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7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7"/>
        <w:gridCol w:w="41"/>
        <w:gridCol w:w="4950"/>
      </w:tblGrid>
      <w:tr w:rsidR="000D6DA7" w:rsidRPr="002C2391" w14:paraId="132ABE1D" w14:textId="77777777" w:rsidTr="00767C25">
        <w:trPr>
          <w:jc w:val="center"/>
        </w:trPr>
        <w:tc>
          <w:tcPr>
            <w:tcW w:w="9378" w:type="dxa"/>
            <w:gridSpan w:val="3"/>
            <w:tcBorders>
              <w:top w:val="single" w:sz="12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C0C0C0"/>
          </w:tcPr>
          <w:p w14:paraId="5C7EDC24" w14:textId="77777777" w:rsidR="000D6DA7" w:rsidRPr="00460024" w:rsidRDefault="000D6DA7" w:rsidP="00767C2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rFonts w:ascii="Arial" w:hAnsi="Arial" w:cs="Arial"/>
                <w:spacing w:val="-3"/>
                <w:sz w:val="22"/>
                <w:szCs w:val="22"/>
              </w:rPr>
            </w:pPr>
            <w:r>
              <w:rPr>
                <w:rFonts w:ascii="Arial" w:hAnsi="Arial" w:cs="Arial"/>
                <w:spacing w:val="-3"/>
                <w:sz w:val="22"/>
                <w:szCs w:val="22"/>
              </w:rPr>
              <w:t xml:space="preserve">U.S. 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Radiocommunication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s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ec</w:t>
            </w:r>
            <w:r w:rsidRPr="00460024">
              <w:rPr>
                <w:rFonts w:ascii="Arial" w:hAnsi="Arial" w:cs="Arial"/>
                <w:spacing w:val="-3"/>
                <w:sz w:val="22"/>
                <w:szCs w:val="22"/>
              </w:rPr>
              <w:t>t</w:t>
            </w:r>
            <w:r>
              <w:rPr>
                <w:rFonts w:ascii="Arial" w:hAnsi="Arial" w:cs="Arial"/>
                <w:spacing w:val="-3"/>
                <w:sz w:val="22"/>
                <w:szCs w:val="22"/>
              </w:rPr>
              <w:t>or</w:t>
            </w:r>
          </w:p>
          <w:p w14:paraId="09D0326A" w14:textId="77777777" w:rsidR="000D6DA7" w:rsidRPr="002C2391" w:rsidRDefault="000D6DA7" w:rsidP="00767C25">
            <w:pPr>
              <w:pStyle w:val="TabletitleBR"/>
              <w:rPr>
                <w:rFonts w:ascii="Arial" w:hAnsi="Arial" w:cs="Arial"/>
                <w:spacing w:val="-3"/>
                <w:sz w:val="22"/>
                <w:szCs w:val="22"/>
              </w:rPr>
            </w:pPr>
            <w:r w:rsidRPr="002C2391">
              <w:rPr>
                <w:rFonts w:ascii="Arial" w:hAnsi="Arial" w:cs="Arial"/>
                <w:spacing w:val="-3"/>
                <w:sz w:val="22"/>
                <w:szCs w:val="22"/>
              </w:rPr>
              <w:t>Fact Sheet</w:t>
            </w:r>
          </w:p>
        </w:tc>
      </w:tr>
      <w:tr w:rsidR="000D6DA7" w14:paraId="56400674" w14:textId="77777777" w:rsidTr="00BD4CF8">
        <w:trPr>
          <w:jc w:val="center"/>
        </w:trPr>
        <w:tc>
          <w:tcPr>
            <w:tcW w:w="4387" w:type="dxa"/>
            <w:tcBorders>
              <w:top w:val="single" w:sz="6" w:space="0" w:color="auto"/>
              <w:left w:val="double" w:sz="6" w:space="0" w:color="auto"/>
            </w:tcBorders>
          </w:tcPr>
          <w:p w14:paraId="69CC1B73" w14:textId="77777777" w:rsidR="000D6DA7" w:rsidRDefault="000D6DA7" w:rsidP="00767C25">
            <w:pPr>
              <w:spacing w:after="120"/>
              <w:ind w:left="900" w:right="144" w:hanging="756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Working Party:</w:t>
            </w:r>
            <w:r>
              <w:rPr>
                <w:rFonts w:ascii="Arial" w:hAnsi="Arial"/>
              </w:rPr>
              <w:t xml:space="preserve">  ITU-R WP 5B</w:t>
            </w:r>
          </w:p>
        </w:tc>
        <w:tc>
          <w:tcPr>
            <w:tcW w:w="4991" w:type="dxa"/>
            <w:gridSpan w:val="2"/>
            <w:tcBorders>
              <w:top w:val="single" w:sz="6" w:space="0" w:color="auto"/>
              <w:right w:val="double" w:sz="6" w:space="0" w:color="auto"/>
            </w:tcBorders>
          </w:tcPr>
          <w:p w14:paraId="5645FE77" w14:textId="56E758AC" w:rsidR="000D6DA7" w:rsidRDefault="000D6DA7" w:rsidP="00972666">
            <w:pPr>
              <w:spacing w:after="12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Document No:</w:t>
            </w:r>
            <w:r w:rsidR="00EA1409">
              <w:rPr>
                <w:rFonts w:ascii="Arial" w:hAnsi="Arial"/>
              </w:rPr>
              <w:t xml:space="preserve">  USWP5B</w:t>
            </w:r>
            <w:r w:rsidR="00F94E6D">
              <w:rPr>
                <w:rFonts w:ascii="Arial" w:hAnsi="Arial"/>
              </w:rPr>
              <w:t>3</w:t>
            </w:r>
            <w:r w:rsidR="00C021D3">
              <w:rPr>
                <w:rFonts w:ascii="Arial" w:hAnsi="Arial"/>
              </w:rPr>
              <w:t>5</w:t>
            </w:r>
            <w:r w:rsidR="00EA1409">
              <w:rPr>
                <w:rFonts w:ascii="Arial" w:hAnsi="Arial"/>
              </w:rPr>
              <w:t>-</w:t>
            </w:r>
            <w:r w:rsidR="00CE2975">
              <w:rPr>
                <w:rFonts w:ascii="Arial" w:hAnsi="Arial"/>
              </w:rPr>
              <w:t>10</w:t>
            </w:r>
          </w:p>
        </w:tc>
      </w:tr>
      <w:tr w:rsidR="000D6DA7" w14:paraId="4FE1C411" w14:textId="77777777" w:rsidTr="00BD4CF8">
        <w:trPr>
          <w:jc w:val="center"/>
        </w:trPr>
        <w:tc>
          <w:tcPr>
            <w:tcW w:w="4387" w:type="dxa"/>
            <w:tcBorders>
              <w:left w:val="double" w:sz="6" w:space="0" w:color="auto"/>
            </w:tcBorders>
          </w:tcPr>
          <w:p w14:paraId="71446734" w14:textId="294C20C5" w:rsidR="000D6DA7" w:rsidRDefault="000D6DA7" w:rsidP="00767C25">
            <w:pPr>
              <w:spacing w:before="0"/>
              <w:ind w:left="144" w:right="144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Ref:</w:t>
            </w:r>
            <w:r>
              <w:rPr>
                <w:rFonts w:ascii="Arial" w:hAnsi="Arial"/>
              </w:rPr>
              <w:t xml:space="preserve">  </w:t>
            </w:r>
            <w:r w:rsidR="00890797">
              <w:rPr>
                <w:rFonts w:ascii="Arial" w:hAnsi="Arial"/>
              </w:rPr>
              <w:t>5B/</w:t>
            </w:r>
            <w:r w:rsidR="00A5303D">
              <w:rPr>
                <w:rFonts w:ascii="Arial" w:hAnsi="Arial"/>
              </w:rPr>
              <w:t>315 Annex 3.3</w:t>
            </w:r>
          </w:p>
        </w:tc>
        <w:tc>
          <w:tcPr>
            <w:tcW w:w="4991" w:type="dxa"/>
            <w:gridSpan w:val="2"/>
            <w:tcBorders>
              <w:right w:val="double" w:sz="6" w:space="0" w:color="auto"/>
            </w:tcBorders>
          </w:tcPr>
          <w:p w14:paraId="683838A3" w14:textId="6BAFBB1E" w:rsidR="000D6DA7" w:rsidRDefault="000D6DA7" w:rsidP="00767C25">
            <w:pPr>
              <w:tabs>
                <w:tab w:val="left" w:pos="162"/>
              </w:tabs>
              <w:spacing w:before="0"/>
              <w:ind w:left="612" w:right="144" w:hanging="468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Date:</w:t>
            </w:r>
            <w:r w:rsidR="00890797">
              <w:rPr>
                <w:rFonts w:ascii="Arial" w:hAnsi="Arial"/>
              </w:rPr>
              <w:t xml:space="preserve"> </w:t>
            </w:r>
            <w:r w:rsidR="00A5303D">
              <w:rPr>
                <w:rFonts w:ascii="Arial" w:hAnsi="Arial"/>
              </w:rPr>
              <w:t>August 6</w:t>
            </w:r>
            <w:r w:rsidR="006E3122">
              <w:rPr>
                <w:rFonts w:ascii="Arial" w:hAnsi="Arial"/>
              </w:rPr>
              <w:t>,</w:t>
            </w:r>
            <w:r w:rsidR="00D50482">
              <w:rPr>
                <w:rFonts w:ascii="Arial" w:hAnsi="Arial"/>
              </w:rPr>
              <w:t xml:space="preserve"> 20</w:t>
            </w:r>
            <w:r w:rsidR="003831C4">
              <w:rPr>
                <w:rFonts w:ascii="Arial" w:hAnsi="Arial"/>
              </w:rPr>
              <w:t>2</w:t>
            </w:r>
            <w:r w:rsidR="00890797">
              <w:rPr>
                <w:rFonts w:ascii="Arial" w:hAnsi="Arial"/>
              </w:rPr>
              <w:t>5</w:t>
            </w:r>
          </w:p>
        </w:tc>
      </w:tr>
      <w:tr w:rsidR="000D6DA7" w:rsidRPr="007349A7" w14:paraId="5DBA1ADA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232BADDF" w14:textId="6D4A7A25" w:rsidR="000D6DA7" w:rsidRPr="007349A7" w:rsidRDefault="000D6DA7" w:rsidP="00F455BB">
            <w:pPr>
              <w:pStyle w:val="BodyTextIndent"/>
              <w:ind w:left="187"/>
              <w:jc w:val="left"/>
            </w:pPr>
            <w:r>
              <w:rPr>
                <w:rFonts w:ascii="Arial" w:hAnsi="Arial" w:cs="Arial"/>
                <w:b/>
                <w:bCs/>
              </w:rPr>
              <w:t>Document Title:</w:t>
            </w:r>
            <w:r>
              <w:rPr>
                <w:rFonts w:ascii="Arial" w:hAnsi="Arial" w:cs="Arial"/>
                <w:bCs/>
              </w:rPr>
              <w:t xml:space="preserve">  </w:t>
            </w:r>
            <w:r w:rsidR="00F455BB">
              <w:rPr>
                <w:rFonts w:ascii="Arial" w:hAnsi="Arial" w:cs="Arial"/>
                <w:bCs/>
              </w:rPr>
              <w:t>Preliminary Draft New</w:t>
            </w:r>
            <w:r w:rsidR="00EA1409">
              <w:rPr>
                <w:rFonts w:ascii="Arial" w:hAnsi="Arial" w:cs="Arial"/>
                <w:bCs/>
              </w:rPr>
              <w:t xml:space="preserve"> </w:t>
            </w:r>
            <w:r w:rsidR="00F455BB">
              <w:rPr>
                <w:rFonts w:ascii="Arial" w:hAnsi="Arial" w:cs="Arial"/>
                <w:bCs/>
              </w:rPr>
              <w:t>Recommendation</w:t>
            </w:r>
            <w:r w:rsidR="00EA1409">
              <w:rPr>
                <w:rFonts w:ascii="Arial" w:hAnsi="Arial" w:cs="Arial"/>
                <w:bCs/>
              </w:rPr>
              <w:t xml:space="preserve"> ITU-R </w:t>
            </w:r>
            <w:proofErr w:type="gramStart"/>
            <w:r w:rsidR="00EA1409">
              <w:rPr>
                <w:rFonts w:ascii="Arial" w:hAnsi="Arial" w:cs="Arial"/>
                <w:bCs/>
              </w:rPr>
              <w:t>M.[</w:t>
            </w:r>
            <w:proofErr w:type="gramEnd"/>
            <w:r w:rsidR="00890797">
              <w:rPr>
                <w:rFonts w:ascii="Arial" w:hAnsi="Arial" w:cs="Arial"/>
                <w:bCs/>
              </w:rPr>
              <w:t>AMRS-VDL</w:t>
            </w:r>
            <w:r w:rsidR="0054219C">
              <w:rPr>
                <w:rFonts w:ascii="Arial" w:hAnsi="Arial" w:cs="Arial"/>
                <w:bCs/>
              </w:rPr>
              <w:t>], “</w:t>
            </w:r>
            <w:r w:rsidR="00890797" w:rsidRPr="00890797">
              <w:rPr>
                <w:rFonts w:ascii="Arial" w:hAnsi="Arial" w:cs="Arial"/>
                <w:bCs/>
              </w:rPr>
              <w:t>Characteristics and protection criteria for the International Civil Aviation Organization standardized VHF datalink Mode 2 systems operating in the aeronautical mobile (route) service in the frequency band 136-137 MHz</w:t>
            </w:r>
            <w:r w:rsidR="00567B8B">
              <w:rPr>
                <w:rFonts w:ascii="Arial" w:hAnsi="Arial" w:cs="Arial"/>
                <w:bCs/>
              </w:rPr>
              <w:t>”</w:t>
            </w:r>
          </w:p>
        </w:tc>
      </w:tr>
      <w:tr w:rsidR="000D6DA7" w:rsidRPr="000B3AC1" w14:paraId="21B60F30" w14:textId="77777777" w:rsidTr="00767C25">
        <w:trPr>
          <w:jc w:val="center"/>
        </w:trPr>
        <w:tc>
          <w:tcPr>
            <w:tcW w:w="4428" w:type="dxa"/>
            <w:gridSpan w:val="2"/>
            <w:tcBorders>
              <w:left w:val="double" w:sz="6" w:space="0" w:color="auto"/>
            </w:tcBorders>
          </w:tcPr>
          <w:p w14:paraId="47A50B0A" w14:textId="77777777" w:rsidR="000D6DA7" w:rsidRDefault="000D6DA7" w:rsidP="00767C25">
            <w:pPr>
              <w:ind w:left="144" w:right="14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Author(s)/Contributors(s):</w:t>
            </w:r>
          </w:p>
          <w:p w14:paraId="21A5636A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Chris Tourigny</w:t>
            </w:r>
          </w:p>
          <w:p w14:paraId="60E398BF" w14:textId="77777777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15F7E15E" w14:textId="0E5367BA" w:rsidR="0056155A" w:rsidRDefault="0056155A" w:rsidP="00767C25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16A7FD2F" w14:textId="77777777" w:rsidR="0029336C" w:rsidRDefault="0029336C" w:rsidP="0029336C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Sandra Wright</w:t>
            </w:r>
          </w:p>
          <w:p w14:paraId="45A8B3C3" w14:textId="77777777" w:rsidR="0029336C" w:rsidRDefault="0029336C" w:rsidP="0029336C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FAA Spectrum Engineering Services</w:t>
            </w:r>
          </w:p>
          <w:p w14:paraId="574BF8D5" w14:textId="77777777" w:rsidR="00A5303D" w:rsidRDefault="00A5303D" w:rsidP="0029336C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</w:p>
          <w:p w14:paraId="4765E9C0" w14:textId="5721A763" w:rsidR="00A5303D" w:rsidRDefault="00A5303D" w:rsidP="0029336C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Reza Amini</w:t>
            </w:r>
          </w:p>
          <w:p w14:paraId="6E0D5E6C" w14:textId="7A4DB174" w:rsidR="00A5303D" w:rsidRDefault="00A5303D" w:rsidP="0029336C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5A01EB2D" w14:textId="77777777" w:rsidR="0029336C" w:rsidRDefault="0029336C" w:rsidP="00767C25">
            <w:pPr>
              <w:spacing w:before="0"/>
              <w:ind w:right="144"/>
              <w:rPr>
                <w:rFonts w:ascii="Arial" w:hAnsi="Arial"/>
                <w:bCs/>
                <w:iCs/>
              </w:rPr>
            </w:pPr>
          </w:p>
          <w:p w14:paraId="618D929C" w14:textId="749B8030" w:rsidR="000D6DA7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Michael Tran</w:t>
            </w:r>
          </w:p>
          <w:p w14:paraId="0F3E651C" w14:textId="77777777" w:rsidR="000D6DA7" w:rsidRDefault="000D6DA7" w:rsidP="0056155A">
            <w:pPr>
              <w:spacing w:before="0"/>
              <w:ind w:left="144" w:right="144"/>
              <w:rPr>
                <w:rFonts w:ascii="Arial" w:hAnsi="Arial"/>
                <w:bCs/>
                <w:iCs/>
              </w:rPr>
            </w:pPr>
            <w:r>
              <w:rPr>
                <w:rFonts w:ascii="Arial" w:hAnsi="Arial"/>
                <w:bCs/>
                <w:iCs/>
              </w:rPr>
              <w:t>MITRE</w:t>
            </w:r>
          </w:p>
          <w:p w14:paraId="67B98F01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iCs/>
                <w:lang w:val="it-IT"/>
              </w:rPr>
            </w:pPr>
          </w:p>
        </w:tc>
        <w:tc>
          <w:tcPr>
            <w:tcW w:w="4950" w:type="dxa"/>
            <w:tcBorders>
              <w:right w:val="double" w:sz="6" w:space="0" w:color="auto"/>
            </w:tcBorders>
          </w:tcPr>
          <w:p w14:paraId="54AFFD2B" w14:textId="77777777" w:rsidR="000D6DA7" w:rsidRPr="00F954FD" w:rsidRDefault="000D6DA7" w:rsidP="00767C25">
            <w:pPr>
              <w:ind w:left="144" w:right="144"/>
              <w:rPr>
                <w:rFonts w:ascii="Arial" w:hAnsi="Arial"/>
                <w:bCs/>
                <w:lang w:val="it-IT"/>
              </w:rPr>
            </w:pPr>
          </w:p>
          <w:p w14:paraId="7E90325C" w14:textId="77777777" w:rsidR="000D6DA7" w:rsidRPr="00BC78F5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</w:t>
            </w:r>
            <w:r w:rsidR="000D6DA7" w:rsidRPr="00BC78F5">
              <w:rPr>
                <w:rFonts w:ascii="Arial" w:hAnsi="Arial"/>
                <w:bCs/>
                <w:lang w:val="fr-FR"/>
              </w:rPr>
              <w:t>202-</w:t>
            </w:r>
            <w:r w:rsidR="000D6DA7">
              <w:rPr>
                <w:rFonts w:ascii="Arial" w:hAnsi="Arial"/>
                <w:bCs/>
                <w:lang w:val="fr-FR"/>
              </w:rPr>
              <w:t>267-3071</w:t>
            </w:r>
          </w:p>
          <w:p w14:paraId="7CE8E828" w14:textId="77777777" w:rsidR="000D6DA7" w:rsidRPr="002C24F7" w:rsidRDefault="0056155A" w:rsidP="00767C25">
            <w:pPr>
              <w:spacing w:before="0"/>
              <w:ind w:left="144" w:right="144"/>
              <w:rPr>
                <w:rFonts w:ascii="Arial" w:hAnsi="Arial"/>
                <w:bCs/>
                <w:color w:val="000000"/>
                <w:lang w:val="fr-FR"/>
              </w:rPr>
            </w:pPr>
            <w:proofErr w:type="gramStart"/>
            <w:r>
              <w:rPr>
                <w:rFonts w:ascii="Arial" w:hAnsi="Arial"/>
                <w:bCs/>
                <w:color w:val="000000"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color w:val="000000"/>
                <w:lang w:val="fr-FR"/>
              </w:rPr>
              <w:t xml:space="preserve"> </w:t>
            </w:r>
            <w:r w:rsidR="000D6DA7">
              <w:rPr>
                <w:rFonts w:ascii="Arial" w:hAnsi="Arial"/>
                <w:bCs/>
                <w:color w:val="000000"/>
                <w:lang w:val="fr-FR"/>
              </w:rPr>
              <w:t>chris.tourigny</w:t>
            </w:r>
            <w:r w:rsidR="000D6DA7" w:rsidRPr="00BC78F5">
              <w:rPr>
                <w:rFonts w:ascii="Arial" w:hAnsi="Arial"/>
                <w:bCs/>
                <w:color w:val="000000"/>
                <w:lang w:val="fr-FR"/>
              </w:rPr>
              <w:t>@faa.gov</w:t>
            </w:r>
          </w:p>
          <w:p w14:paraId="0E1F46BD" w14:textId="7BE5161A" w:rsidR="000D6DA7" w:rsidRDefault="000D6DA7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5600B670" w14:textId="77777777" w:rsidR="0029336C" w:rsidRPr="00C7252B" w:rsidRDefault="0029336C" w:rsidP="0029336C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</w:t>
            </w:r>
            <w:r>
              <w:rPr>
                <w:rFonts w:ascii="Arial" w:hAnsi="Arial"/>
                <w:bCs/>
                <w:lang w:val="fr-FR"/>
              </w:rPr>
              <w:t>202-603-7094</w:t>
            </w:r>
          </w:p>
          <w:p w14:paraId="7463D1E8" w14:textId="77777777" w:rsidR="0029336C" w:rsidRDefault="0029336C" w:rsidP="0029336C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Email:</w:t>
            </w:r>
            <w:proofErr w:type="gramEnd"/>
            <w:r>
              <w:rPr>
                <w:rFonts w:ascii="Arial" w:hAnsi="Arial"/>
                <w:bCs/>
                <w:lang w:val="fr-FR"/>
              </w:rPr>
              <w:t xml:space="preserve"> sandra.a.wright@faa.gov</w:t>
            </w:r>
          </w:p>
          <w:p w14:paraId="7ED53FE2" w14:textId="77777777" w:rsidR="0029336C" w:rsidRDefault="0029336C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161F0276" w14:textId="0DEA9890" w:rsidR="000D6DA7" w:rsidRPr="00C7252B" w:rsidRDefault="000D6DA7" w:rsidP="00767C25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="0019242B">
              <w:rPr>
                <w:rFonts w:ascii="Arial" w:hAnsi="Arial"/>
                <w:bCs/>
                <w:lang w:val="fr-FR"/>
              </w:rPr>
              <w:t xml:space="preserve"> 703-983-7145</w:t>
            </w:r>
          </w:p>
          <w:p w14:paraId="3EAE384B" w14:textId="07677224" w:rsidR="000D6DA7" w:rsidRDefault="0056155A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</w:t>
            </w:r>
            <w:proofErr w:type="gramEnd"/>
            <w:r>
              <w:rPr>
                <w:rFonts w:ascii="Arial" w:hAnsi="Arial"/>
                <w:bCs/>
                <w:lang w:val="fr-FR"/>
              </w:rPr>
              <w:t> :</w:t>
            </w:r>
            <w:r w:rsidR="0019242B">
              <w:rPr>
                <w:rFonts w:ascii="Arial" w:hAnsi="Arial"/>
                <w:bCs/>
                <w:lang w:val="fr-FR"/>
              </w:rPr>
              <w:t xml:space="preserve"> ramini@mitre.org</w:t>
            </w:r>
          </w:p>
          <w:p w14:paraId="47E3218E" w14:textId="77777777" w:rsidR="00A5303D" w:rsidRDefault="00A5303D" w:rsidP="00767C25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</w:p>
          <w:p w14:paraId="04B80721" w14:textId="77777777" w:rsidR="00A5303D" w:rsidRPr="00C7252B" w:rsidRDefault="00A5303D" w:rsidP="00A5303D">
            <w:pPr>
              <w:spacing w:before="0"/>
              <w:ind w:left="144" w:right="144"/>
              <w:rPr>
                <w:rFonts w:ascii="Arial" w:hAnsi="Arial"/>
                <w:bCs/>
                <w:lang w:val="fr-FR"/>
              </w:rPr>
            </w:pPr>
            <w:proofErr w:type="gramStart"/>
            <w:r w:rsidRPr="00C7252B">
              <w:rPr>
                <w:rFonts w:ascii="Arial" w:hAnsi="Arial"/>
                <w:bCs/>
                <w:lang w:val="fr-FR"/>
              </w:rPr>
              <w:t>Phone:</w:t>
            </w:r>
            <w:proofErr w:type="gramEnd"/>
            <w:r w:rsidRPr="00C7252B">
              <w:rPr>
                <w:rFonts w:ascii="Arial" w:hAnsi="Arial"/>
                <w:bCs/>
                <w:lang w:val="fr-FR"/>
              </w:rPr>
              <w:t xml:space="preserve"> 703-983-1295</w:t>
            </w:r>
          </w:p>
          <w:p w14:paraId="22F62813" w14:textId="77777777" w:rsidR="00A5303D" w:rsidRDefault="00A5303D" w:rsidP="00A5303D">
            <w:pPr>
              <w:spacing w:before="0"/>
              <w:ind w:right="144"/>
              <w:rPr>
                <w:rFonts w:ascii="Arial" w:hAnsi="Arial"/>
                <w:bCs/>
                <w:lang w:val="fr-FR"/>
              </w:rPr>
            </w:pPr>
            <w:r>
              <w:rPr>
                <w:rFonts w:ascii="Arial" w:hAnsi="Arial"/>
                <w:bCs/>
                <w:lang w:val="fr-FR"/>
              </w:rPr>
              <w:t xml:space="preserve">  </w:t>
            </w:r>
            <w:proofErr w:type="gramStart"/>
            <w:r>
              <w:rPr>
                <w:rFonts w:ascii="Arial" w:hAnsi="Arial"/>
                <w:bCs/>
                <w:lang w:val="fr-FR"/>
              </w:rPr>
              <w:t>Email</w:t>
            </w:r>
            <w:proofErr w:type="gramEnd"/>
            <w:r>
              <w:rPr>
                <w:rFonts w:ascii="Arial" w:hAnsi="Arial"/>
                <w:bCs/>
                <w:lang w:val="fr-FR"/>
              </w:rPr>
              <w:t> : mtran@mitre.org</w:t>
            </w:r>
          </w:p>
          <w:p w14:paraId="3CB25D67" w14:textId="77777777" w:rsidR="000D6DA7" w:rsidRPr="00F954FD" w:rsidRDefault="000D6DA7" w:rsidP="0056155A">
            <w:pPr>
              <w:spacing w:before="0"/>
              <w:ind w:right="144"/>
              <w:rPr>
                <w:rFonts w:ascii="Arial" w:hAnsi="Arial"/>
                <w:bCs/>
                <w:color w:val="000000"/>
                <w:lang w:val="fr-FR"/>
              </w:rPr>
            </w:pPr>
          </w:p>
        </w:tc>
      </w:tr>
      <w:tr w:rsidR="000D6DA7" w:rsidRPr="00001E89" w14:paraId="793AA72C" w14:textId="77777777" w:rsidTr="00767C25">
        <w:trPr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607164F3" w14:textId="59666E77" w:rsidR="000D6DA7" w:rsidRPr="00001E89" w:rsidRDefault="000D6DA7" w:rsidP="00DF0287">
            <w:pPr>
              <w:spacing w:after="120"/>
              <w:ind w:left="187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Purpose/Objective:</w:t>
            </w:r>
            <w:r>
              <w:rPr>
                <w:rFonts w:ascii="Arial" w:hAnsi="Arial"/>
                <w:bCs/>
              </w:rPr>
              <w:t xml:space="preserve">  </w:t>
            </w:r>
            <w:r w:rsidR="00466A51">
              <w:rPr>
                <w:rFonts w:ascii="Arial" w:hAnsi="Arial"/>
                <w:bCs/>
              </w:rPr>
              <w:t>The purpose of this contribution</w:t>
            </w:r>
            <w:r w:rsidR="00890797">
              <w:rPr>
                <w:rFonts w:ascii="Arial" w:hAnsi="Arial"/>
                <w:bCs/>
              </w:rPr>
              <w:t xml:space="preserve"> is </w:t>
            </w:r>
            <w:bookmarkStart w:id="0" w:name="_Hlk518309834"/>
            <w:r w:rsidR="00890797">
              <w:rPr>
                <w:rFonts w:ascii="Arial" w:hAnsi="Arial"/>
                <w:bCs/>
              </w:rPr>
              <w:t>to elevate this Preliminary Draft New Recommendation to Draft New Recommendation</w:t>
            </w:r>
            <w:r w:rsidR="00466A51">
              <w:rPr>
                <w:rFonts w:ascii="Arial" w:hAnsi="Arial"/>
                <w:bCs/>
              </w:rPr>
              <w:t>.</w:t>
            </w:r>
            <w:bookmarkEnd w:id="0"/>
          </w:p>
        </w:tc>
      </w:tr>
      <w:tr w:rsidR="000D6DA7" w:rsidRPr="000C4B2B" w14:paraId="70CF4686" w14:textId="77777777" w:rsidTr="00767C25">
        <w:trPr>
          <w:trHeight w:val="1776"/>
          <w:jc w:val="center"/>
        </w:trPr>
        <w:tc>
          <w:tcPr>
            <w:tcW w:w="9378" w:type="dxa"/>
            <w:gridSpan w:val="3"/>
            <w:tcBorders>
              <w:left w:val="double" w:sz="6" w:space="0" w:color="auto"/>
              <w:right w:val="double" w:sz="6" w:space="0" w:color="auto"/>
            </w:tcBorders>
          </w:tcPr>
          <w:p w14:paraId="5A2C4E93" w14:textId="713D2BBE" w:rsidR="000D6DA7" w:rsidRPr="00C65881" w:rsidRDefault="000D6DA7" w:rsidP="00DF0287">
            <w:pPr>
              <w:ind w:left="180" w:right="144"/>
              <w:rPr>
                <w:rFonts w:ascii="Arial" w:hAnsi="Arial"/>
                <w:bCs/>
              </w:rPr>
            </w:pPr>
            <w:r>
              <w:rPr>
                <w:rFonts w:ascii="Arial" w:hAnsi="Arial"/>
                <w:b/>
              </w:rPr>
              <w:t>Abstract:</w:t>
            </w:r>
            <w:r w:rsidR="00D30DE8">
              <w:rPr>
                <w:rFonts w:ascii="Arial" w:hAnsi="Arial"/>
                <w:bCs/>
              </w:rPr>
              <w:t xml:space="preserve">  </w:t>
            </w:r>
            <w:r w:rsidR="00A5303D" w:rsidRPr="00A5303D">
              <w:rPr>
                <w:rFonts w:ascii="Arial" w:hAnsi="Arial"/>
                <w:bCs/>
              </w:rPr>
              <w:t xml:space="preserve">This Recommendation provides the technical characteristics and protection criteria for the International Civil Aviation Organization (ICAO) standardized VHF datalink (VDL) Mode 2 (VDL Mode 2) communications systems operating in the aeronautical mobile (route) service (AM(R)S) in the frequency band 136-137 MHz. </w:t>
            </w:r>
            <w:r w:rsidR="00890797">
              <w:rPr>
                <w:rFonts w:ascii="Arial" w:hAnsi="Arial"/>
                <w:bCs/>
              </w:rPr>
              <w:t>The purpose of this contribution is to elevate this Preliminary Draft New Recommendation to Draft New Recommendation.</w:t>
            </w:r>
          </w:p>
        </w:tc>
      </w:tr>
    </w:tbl>
    <w:p w14:paraId="2C016913" w14:textId="0F4B80E1" w:rsidR="00021751" w:rsidRPr="00021751" w:rsidRDefault="00021751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>
        <w:rPr>
          <w:lang w:val="en-US" w:eastAsia="zh-CN"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021751" w:rsidRPr="00CC5E2E" w14:paraId="05B00A37" w14:textId="77777777" w:rsidTr="00EE7A69">
        <w:trPr>
          <w:cantSplit/>
        </w:trPr>
        <w:tc>
          <w:tcPr>
            <w:tcW w:w="6487" w:type="dxa"/>
            <w:vAlign w:val="center"/>
          </w:tcPr>
          <w:p w14:paraId="2004819B" w14:textId="77777777" w:rsidR="00021751" w:rsidRPr="00CC5E2E" w:rsidRDefault="00021751" w:rsidP="00EE7A69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CC5E2E"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67ECE23C" w14:textId="77777777" w:rsidR="00021751" w:rsidRPr="00CC5E2E" w:rsidRDefault="00021751" w:rsidP="00EE7A69">
            <w:pPr>
              <w:shd w:val="solid" w:color="FFFFFF" w:fill="FFFFFF"/>
              <w:spacing w:before="0" w:line="240" w:lineRule="atLeast"/>
            </w:pPr>
            <w:r w:rsidRPr="00CC5E2E">
              <w:rPr>
                <w:noProof/>
              </w:rPr>
              <w:drawing>
                <wp:inline distT="0" distB="0" distL="0" distR="0" wp14:anchorId="2287DC0D" wp14:editId="5B96CB47">
                  <wp:extent cx="765175" cy="765175"/>
                  <wp:effectExtent l="0" t="0" r="0" b="0"/>
                  <wp:docPr id="618704458" name="Picture 6187044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1751" w:rsidRPr="00CC5E2E" w14:paraId="6E840E4A" w14:textId="77777777" w:rsidTr="00EE7A69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4D84A178" w14:textId="77777777" w:rsidR="00021751" w:rsidRPr="00CC5E2E" w:rsidRDefault="00021751" w:rsidP="00EE7A69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743348FD" w14:textId="77777777" w:rsidR="00021751" w:rsidRPr="00CC5E2E" w:rsidRDefault="00021751" w:rsidP="00EE7A69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</w:rPr>
            </w:pPr>
          </w:p>
        </w:tc>
      </w:tr>
      <w:tr w:rsidR="00021751" w:rsidRPr="00CC5E2E" w14:paraId="4E9E23B2" w14:textId="77777777" w:rsidTr="00EE7A69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5B251ACD" w14:textId="77777777" w:rsidR="00021751" w:rsidRPr="00CC5E2E" w:rsidRDefault="00021751" w:rsidP="00EE7A69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3982164C" w14:textId="77777777" w:rsidR="00021751" w:rsidRPr="00CC5E2E" w:rsidRDefault="00021751" w:rsidP="00EE7A69">
            <w:pPr>
              <w:shd w:val="solid" w:color="FFFFFF" w:fill="FFFFFF"/>
              <w:spacing w:before="0" w:after="48" w:line="240" w:lineRule="atLeast"/>
            </w:pPr>
          </w:p>
        </w:tc>
      </w:tr>
      <w:tr w:rsidR="00021751" w:rsidRPr="00CC5E2E" w14:paraId="34236CB0" w14:textId="77777777" w:rsidTr="00EE7A69">
        <w:trPr>
          <w:cantSplit/>
        </w:trPr>
        <w:tc>
          <w:tcPr>
            <w:tcW w:w="6487" w:type="dxa"/>
            <w:vMerge w:val="restart"/>
          </w:tcPr>
          <w:p w14:paraId="23CC4573" w14:textId="638B5DB1" w:rsidR="00021751" w:rsidRPr="00CC5E2E" w:rsidRDefault="00021751" w:rsidP="00EE7A69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 w:rsidRPr="00CC5E2E">
              <w:rPr>
                <w:rFonts w:ascii="Verdana" w:hAnsi="Verdana"/>
                <w:sz w:val="20"/>
              </w:rPr>
              <w:t>Source:</w:t>
            </w:r>
            <w:r w:rsidRPr="00CC5E2E">
              <w:rPr>
                <w:rFonts w:ascii="Verdana" w:hAnsi="Verdana"/>
                <w:sz w:val="20"/>
              </w:rPr>
              <w:tab/>
              <w:t>Document 5B/</w:t>
            </w:r>
            <w:r w:rsidR="00947004">
              <w:rPr>
                <w:rFonts w:ascii="Verdana" w:hAnsi="Verdana"/>
                <w:sz w:val="20"/>
              </w:rPr>
              <w:t>315 Annex 3.3</w:t>
            </w:r>
          </w:p>
          <w:p w14:paraId="6E9101D3" w14:textId="77777777" w:rsidR="00021751" w:rsidRPr="00CC5E2E" w:rsidRDefault="00021751" w:rsidP="00EE7A69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 w:rsidRPr="00CC5E2E">
              <w:rPr>
                <w:rFonts w:ascii="Verdana" w:hAnsi="Verdana"/>
                <w:sz w:val="20"/>
              </w:rPr>
              <w:t>Subject:</w:t>
            </w:r>
            <w:r w:rsidRPr="00CC5E2E">
              <w:rPr>
                <w:rFonts w:ascii="Verdana" w:hAnsi="Verdana"/>
                <w:sz w:val="20"/>
              </w:rPr>
              <w:tab/>
              <w:t xml:space="preserve">New Recommendation ITU-R </w:t>
            </w:r>
            <w:proofErr w:type="gramStart"/>
            <w:r w:rsidRPr="00CC5E2E">
              <w:rPr>
                <w:rFonts w:ascii="Verdana" w:hAnsi="Verdana"/>
                <w:sz w:val="20"/>
              </w:rPr>
              <w:t>M.[</w:t>
            </w:r>
            <w:proofErr w:type="gramEnd"/>
            <w:r w:rsidRPr="00CC5E2E">
              <w:rPr>
                <w:rFonts w:ascii="Verdana" w:hAnsi="Verdana"/>
                <w:sz w:val="20"/>
              </w:rPr>
              <w:t>AMRS-VDL]</w:t>
            </w:r>
          </w:p>
        </w:tc>
        <w:tc>
          <w:tcPr>
            <w:tcW w:w="3402" w:type="dxa"/>
          </w:tcPr>
          <w:p w14:paraId="4BFFEC92" w14:textId="5AA6B568" w:rsidR="00021751" w:rsidRPr="00CC5E2E" w:rsidRDefault="00021751" w:rsidP="00EE7A69">
            <w:pPr>
              <w:pStyle w:val="DocData"/>
              <w:framePr w:hSpace="0" w:wrap="auto" w:hAnchor="text" w:yAlign="inline"/>
            </w:pPr>
            <w:r w:rsidRPr="00CC5E2E">
              <w:t>Document 5B/</w:t>
            </w:r>
            <w:r>
              <w:t>xxx</w:t>
            </w:r>
          </w:p>
        </w:tc>
      </w:tr>
      <w:tr w:rsidR="00021751" w:rsidRPr="00CC5E2E" w14:paraId="56A6BA6B" w14:textId="77777777" w:rsidTr="00EE7A69">
        <w:trPr>
          <w:cantSplit/>
        </w:trPr>
        <w:tc>
          <w:tcPr>
            <w:tcW w:w="6487" w:type="dxa"/>
            <w:vMerge/>
          </w:tcPr>
          <w:p w14:paraId="4E0D78FF" w14:textId="77777777" w:rsidR="00021751" w:rsidRPr="00CC5E2E" w:rsidRDefault="00021751" w:rsidP="00EE7A69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75E7BF67" w14:textId="18B418C1" w:rsidR="00021751" w:rsidRPr="00CC5E2E" w:rsidRDefault="00947004" w:rsidP="00EE7A69">
            <w:pPr>
              <w:pStyle w:val="DocData"/>
              <w:framePr w:hSpace="0" w:wrap="auto" w:hAnchor="text" w:yAlign="inline"/>
            </w:pPr>
            <w:r>
              <w:t>17</w:t>
            </w:r>
            <w:r w:rsidR="00021751">
              <w:t xml:space="preserve"> </w:t>
            </w:r>
            <w:r>
              <w:t>November</w:t>
            </w:r>
            <w:r w:rsidR="00021751" w:rsidRPr="00CC5E2E">
              <w:t xml:space="preserve"> 202</w:t>
            </w:r>
            <w:r w:rsidR="00021751">
              <w:t>5</w:t>
            </w:r>
          </w:p>
        </w:tc>
      </w:tr>
      <w:tr w:rsidR="00021751" w:rsidRPr="00CC5E2E" w14:paraId="3FBF5F36" w14:textId="77777777" w:rsidTr="00EE7A69">
        <w:trPr>
          <w:cantSplit/>
        </w:trPr>
        <w:tc>
          <w:tcPr>
            <w:tcW w:w="6487" w:type="dxa"/>
            <w:vMerge/>
          </w:tcPr>
          <w:p w14:paraId="554A7934" w14:textId="77777777" w:rsidR="00021751" w:rsidRPr="00CC5E2E" w:rsidRDefault="00021751" w:rsidP="00EE7A69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02" w:type="dxa"/>
          </w:tcPr>
          <w:p w14:paraId="2518B408" w14:textId="77777777" w:rsidR="00021751" w:rsidRPr="00CC5E2E" w:rsidRDefault="00021751" w:rsidP="00EE7A69">
            <w:pPr>
              <w:pStyle w:val="DocData"/>
              <w:framePr w:hSpace="0" w:wrap="auto" w:hAnchor="text" w:yAlign="inline"/>
              <w:rPr>
                <w:rFonts w:eastAsia="SimSun"/>
              </w:rPr>
            </w:pPr>
            <w:r w:rsidRPr="00CC5E2E">
              <w:rPr>
                <w:rFonts w:eastAsia="SimSun"/>
              </w:rPr>
              <w:t>English only</w:t>
            </w:r>
          </w:p>
        </w:tc>
      </w:tr>
      <w:tr w:rsidR="00021751" w:rsidRPr="00CC5E2E" w14:paraId="46854B6C" w14:textId="77777777" w:rsidTr="00EE7A69">
        <w:trPr>
          <w:cantSplit/>
        </w:trPr>
        <w:tc>
          <w:tcPr>
            <w:tcW w:w="9889" w:type="dxa"/>
            <w:gridSpan w:val="2"/>
          </w:tcPr>
          <w:p w14:paraId="2BB47F53" w14:textId="3574BF38" w:rsidR="00021751" w:rsidRPr="00CC5E2E" w:rsidRDefault="00021751" w:rsidP="00EE7A69">
            <w:pPr>
              <w:pStyle w:val="Source"/>
              <w:rPr>
                <w:lang w:eastAsia="zh-CN"/>
              </w:rPr>
            </w:pPr>
            <w:r>
              <w:rPr>
                <w:lang w:eastAsia="zh-CN"/>
              </w:rPr>
              <w:t>United States of America</w:t>
            </w:r>
          </w:p>
        </w:tc>
      </w:tr>
      <w:tr w:rsidR="00021751" w:rsidRPr="00CC5E2E" w14:paraId="0257574A" w14:textId="77777777" w:rsidTr="00EE7A69">
        <w:trPr>
          <w:cantSplit/>
        </w:trPr>
        <w:tc>
          <w:tcPr>
            <w:tcW w:w="9889" w:type="dxa"/>
            <w:gridSpan w:val="2"/>
          </w:tcPr>
          <w:p w14:paraId="02AB57E3" w14:textId="77777777" w:rsidR="00021751" w:rsidRPr="00CC5E2E" w:rsidRDefault="00021751" w:rsidP="00EE7A69">
            <w:pPr>
              <w:pStyle w:val="Title1"/>
              <w:rPr>
                <w:lang w:eastAsia="zh-CN"/>
              </w:rPr>
            </w:pPr>
            <w:bookmarkStart w:id="1" w:name="_Hlk183688070"/>
            <w:r w:rsidRPr="00CC5E2E">
              <w:rPr>
                <w:caps w:val="0"/>
                <w:lang w:eastAsia="zh-CN"/>
              </w:rPr>
              <w:t>PRELIMINARY DRAFT NEW RECOMMENDATION ITU-R M. [AMRS-VDL]</w:t>
            </w:r>
            <w:bookmarkEnd w:id="1"/>
          </w:p>
        </w:tc>
      </w:tr>
      <w:tr w:rsidR="00021751" w:rsidRPr="00CC5E2E" w14:paraId="3763ADC1" w14:textId="77777777" w:rsidTr="00EE7A69">
        <w:trPr>
          <w:cantSplit/>
        </w:trPr>
        <w:tc>
          <w:tcPr>
            <w:tcW w:w="9889" w:type="dxa"/>
            <w:gridSpan w:val="2"/>
          </w:tcPr>
          <w:p w14:paraId="6BBC71B9" w14:textId="6BDDF7CC" w:rsidR="00021751" w:rsidRPr="00CC5E2E" w:rsidRDefault="00021751" w:rsidP="00EE7A69">
            <w:pPr>
              <w:pStyle w:val="Title4"/>
              <w:rPr>
                <w:lang w:eastAsia="zh-CN"/>
              </w:rPr>
            </w:pPr>
            <w:r w:rsidRPr="00CC5E2E">
              <w:t xml:space="preserve">Characteristics and protection </w:t>
            </w:r>
            <w:del w:id="2" w:author="USA" w:date="2025-08-06T10:53:00Z" w16du:dateUtc="2025-08-06T14:53:00Z">
              <w:r w:rsidR="00947004" w:rsidDel="00B86AE8">
                <w:delText>[</w:delText>
              </w:r>
            </w:del>
            <w:r w:rsidRPr="00CC5E2E">
              <w:t>criteria</w:t>
            </w:r>
            <w:del w:id="3" w:author="USA" w:date="2025-08-06T10:53:00Z" w16du:dateUtc="2025-08-06T14:53:00Z">
              <w:r w:rsidR="00947004" w:rsidDel="00B86AE8">
                <w:delText>]</w:delText>
              </w:r>
            </w:del>
            <w:r w:rsidRPr="00CC5E2E">
              <w:t xml:space="preserve"> for the International Civil Aviation Organization standardized VHF datalink Mode 2 systems operating in the aeronautical mobile (route) service in the frequency band 136-137 MHz</w:t>
            </w:r>
          </w:p>
        </w:tc>
      </w:tr>
    </w:tbl>
    <w:p w14:paraId="060D9883" w14:textId="2E95F119" w:rsidR="00021751" w:rsidRPr="00CC5E2E" w:rsidRDefault="00021751" w:rsidP="00021751">
      <w:pPr>
        <w:pStyle w:val="Recdate"/>
      </w:pPr>
    </w:p>
    <w:p w14:paraId="52A0936F" w14:textId="3D35BFFD" w:rsidR="00021751" w:rsidRPr="00CC5E2E" w:rsidRDefault="00021751" w:rsidP="00021751">
      <w:pPr>
        <w:pStyle w:val="Headingb"/>
        <w:rPr>
          <w:sz w:val="22"/>
          <w:szCs w:val="18"/>
        </w:rPr>
      </w:pPr>
      <w:r>
        <w:rPr>
          <w:sz w:val="22"/>
          <w:szCs w:val="18"/>
        </w:rPr>
        <w:t>Introduction</w:t>
      </w:r>
    </w:p>
    <w:p w14:paraId="7544EBDA" w14:textId="5E254524" w:rsidR="00021751" w:rsidRPr="00CC5E2E" w:rsidRDefault="00021751" w:rsidP="00021751">
      <w:pPr>
        <w:jc w:val="both"/>
        <w:rPr>
          <w:sz w:val="22"/>
          <w:szCs w:val="18"/>
        </w:rPr>
      </w:pPr>
      <w:r w:rsidRPr="00CC5E2E">
        <w:rPr>
          <w:sz w:val="22"/>
          <w:szCs w:val="18"/>
        </w:rPr>
        <w:t>This</w:t>
      </w:r>
      <w:r>
        <w:rPr>
          <w:sz w:val="22"/>
          <w:szCs w:val="18"/>
        </w:rPr>
        <w:t xml:space="preserve"> contribution proposes to elevation the Preliminary Draft New Recommendation ITU-R </w:t>
      </w:r>
      <w:proofErr w:type="gramStart"/>
      <w:r>
        <w:rPr>
          <w:sz w:val="22"/>
          <w:szCs w:val="18"/>
        </w:rPr>
        <w:t>M.[</w:t>
      </w:r>
      <w:proofErr w:type="gramEnd"/>
      <w:r>
        <w:rPr>
          <w:sz w:val="22"/>
          <w:szCs w:val="18"/>
        </w:rPr>
        <w:t>AMRS-VDL], “</w:t>
      </w:r>
      <w:r w:rsidRPr="00021751">
        <w:rPr>
          <w:sz w:val="22"/>
          <w:szCs w:val="18"/>
        </w:rPr>
        <w:t>Characteristics and protection criteria for the International Civil Aviation Organization standardized VHF datalink Mode 2 systems operating in the aeronautical mobile (route) service in the frequency band 136-137 MHz</w:t>
      </w:r>
      <w:r>
        <w:rPr>
          <w:sz w:val="22"/>
          <w:szCs w:val="18"/>
        </w:rPr>
        <w:t>” to the Draft New Recommendation.</w:t>
      </w:r>
    </w:p>
    <w:p w14:paraId="4A1926C6" w14:textId="0612395D" w:rsidR="00745FA0" w:rsidRDefault="00745FA0" w:rsidP="00745FA0">
      <w:pPr>
        <w:pStyle w:val="Title1"/>
        <w:rPr>
          <w:lang w:val="en-US"/>
        </w:rPr>
      </w:pPr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063FD3" w:rsidRPr="00CC5E2E" w14:paraId="3F4EF27A" w14:textId="77777777" w:rsidTr="00EE7A69">
        <w:trPr>
          <w:cantSplit/>
        </w:trPr>
        <w:tc>
          <w:tcPr>
            <w:tcW w:w="9889" w:type="dxa"/>
          </w:tcPr>
          <w:p w14:paraId="0C193D3D" w14:textId="37DDE685" w:rsidR="00063FD3" w:rsidRPr="00CC5E2E" w:rsidRDefault="00063FD3" w:rsidP="00EE7A69">
            <w:pPr>
              <w:pStyle w:val="Source"/>
              <w:rPr>
                <w:lang w:eastAsia="zh-CN"/>
              </w:rPr>
            </w:pPr>
            <w:bookmarkStart w:id="4" w:name="dsource" w:colFirst="0" w:colLast="0"/>
            <w:r w:rsidRPr="00CC5E2E">
              <w:rPr>
                <w:lang w:eastAsia="zh-CN"/>
              </w:rPr>
              <w:lastRenderedPageBreak/>
              <w:t>A</w:t>
            </w:r>
            <w:r>
              <w:rPr>
                <w:lang w:eastAsia="zh-CN"/>
              </w:rPr>
              <w:t>TTACHMENT</w:t>
            </w:r>
          </w:p>
        </w:tc>
      </w:tr>
      <w:tr w:rsidR="00063FD3" w:rsidRPr="00CC5E2E" w14:paraId="1F1CC1AE" w14:textId="77777777" w:rsidTr="00EE7A69">
        <w:trPr>
          <w:cantSplit/>
        </w:trPr>
        <w:tc>
          <w:tcPr>
            <w:tcW w:w="9889" w:type="dxa"/>
          </w:tcPr>
          <w:p w14:paraId="52B905B5" w14:textId="77777777" w:rsidR="00063FD3" w:rsidRPr="00CC5E2E" w:rsidRDefault="00063FD3" w:rsidP="00EE7A69">
            <w:pPr>
              <w:pStyle w:val="Title1"/>
              <w:rPr>
                <w:lang w:eastAsia="zh-CN"/>
              </w:rPr>
            </w:pPr>
            <w:bookmarkStart w:id="5" w:name="drec" w:colFirst="0" w:colLast="0"/>
            <w:bookmarkEnd w:id="4"/>
            <w:del w:id="6" w:author="USA" w:date="2025-02-09T20:27:00Z" w16du:dateUtc="2025-02-10T01:27:00Z">
              <w:r w:rsidRPr="00CC5E2E" w:rsidDel="00063FD3">
                <w:rPr>
                  <w:caps w:val="0"/>
                  <w:lang w:eastAsia="zh-CN"/>
                </w:rPr>
                <w:delText xml:space="preserve">PRELIMINARY </w:delText>
              </w:r>
            </w:del>
            <w:r w:rsidRPr="00CC5E2E">
              <w:rPr>
                <w:caps w:val="0"/>
                <w:lang w:eastAsia="zh-CN"/>
              </w:rPr>
              <w:t>DRAFT NEW RECOMMENDATION ITU-R M. [AMRS-VDL]</w:t>
            </w:r>
          </w:p>
        </w:tc>
      </w:tr>
      <w:tr w:rsidR="00063FD3" w:rsidRPr="00CC5E2E" w14:paraId="61AE9D3A" w14:textId="77777777" w:rsidTr="00EE7A69">
        <w:trPr>
          <w:cantSplit/>
        </w:trPr>
        <w:tc>
          <w:tcPr>
            <w:tcW w:w="9889" w:type="dxa"/>
          </w:tcPr>
          <w:p w14:paraId="2D3EEA48" w14:textId="0A3241F9" w:rsidR="00063FD3" w:rsidRPr="00CC5E2E" w:rsidRDefault="00063FD3" w:rsidP="00EE7A69">
            <w:pPr>
              <w:pStyle w:val="Title4"/>
              <w:rPr>
                <w:lang w:eastAsia="zh-CN"/>
              </w:rPr>
            </w:pPr>
            <w:bookmarkStart w:id="7" w:name="dtitle1" w:colFirst="0" w:colLast="0"/>
            <w:bookmarkEnd w:id="5"/>
            <w:r w:rsidRPr="00CC5E2E">
              <w:t xml:space="preserve">Characteristics and protection </w:t>
            </w:r>
            <w:del w:id="8" w:author="USA" w:date="2025-08-06T10:53:00Z" w16du:dateUtc="2025-08-06T14:53:00Z">
              <w:r w:rsidR="00947004" w:rsidDel="00B86AE8">
                <w:delText>[</w:delText>
              </w:r>
            </w:del>
            <w:r w:rsidRPr="00CC5E2E">
              <w:t>criteria</w:t>
            </w:r>
            <w:del w:id="9" w:author="USA" w:date="2025-08-06T10:53:00Z" w16du:dateUtc="2025-08-06T14:53:00Z">
              <w:r w:rsidR="00947004" w:rsidDel="00B86AE8">
                <w:delText>]</w:delText>
              </w:r>
            </w:del>
            <w:r w:rsidRPr="00CC5E2E">
              <w:t xml:space="preserve"> for the International Civil Aviation Organization standardized VHF datalink Mode 2 systems operating in the aeronautical mobile (route) service in the frequency band 136-137 MHz</w:t>
            </w:r>
          </w:p>
        </w:tc>
      </w:tr>
    </w:tbl>
    <w:p w14:paraId="02D2A872" w14:textId="77777777" w:rsidR="00063FD3" w:rsidRPr="00CC5E2E" w:rsidRDefault="00063FD3" w:rsidP="00063FD3">
      <w:pPr>
        <w:pStyle w:val="Recdate"/>
      </w:pPr>
      <w:bookmarkStart w:id="10" w:name="dbreak"/>
      <w:bookmarkEnd w:id="7"/>
      <w:bookmarkEnd w:id="10"/>
      <w:r w:rsidRPr="00CC5E2E">
        <w:t>(202X)</w:t>
      </w:r>
    </w:p>
    <w:p w14:paraId="1DCAA4C7" w14:textId="77777777" w:rsidR="00B86AE8" w:rsidRPr="00B86AE8" w:rsidRDefault="00B86AE8" w:rsidP="00B86AE8">
      <w:pPr>
        <w:keepNext/>
        <w:keepLines/>
        <w:tabs>
          <w:tab w:val="clear" w:pos="1134"/>
          <w:tab w:val="clear" w:pos="1871"/>
          <w:tab w:val="clear" w:pos="2268"/>
          <w:tab w:val="left" w:pos="794"/>
          <w:tab w:val="left" w:pos="1191"/>
          <w:tab w:val="left" w:pos="1588"/>
          <w:tab w:val="left" w:pos="1985"/>
        </w:tabs>
        <w:spacing w:before="240"/>
        <w:jc w:val="both"/>
        <w:rPr>
          <w:b/>
          <w:sz w:val="22"/>
        </w:rPr>
      </w:pPr>
      <w:r w:rsidRPr="00B86AE8">
        <w:rPr>
          <w:b/>
          <w:sz w:val="22"/>
        </w:rPr>
        <w:t>Scope</w:t>
      </w:r>
    </w:p>
    <w:p w14:paraId="02202191" w14:textId="77777777" w:rsidR="00B86AE8" w:rsidRPr="00B86AE8" w:rsidRDefault="00B86AE8" w:rsidP="00B86AE8">
      <w:pPr>
        <w:tabs>
          <w:tab w:val="clear" w:pos="1134"/>
          <w:tab w:val="clear" w:pos="1871"/>
          <w:tab w:val="clear" w:pos="2268"/>
          <w:tab w:val="left" w:pos="794"/>
          <w:tab w:val="left" w:pos="1191"/>
          <w:tab w:val="left" w:pos="1588"/>
          <w:tab w:val="left" w:pos="1985"/>
        </w:tabs>
        <w:spacing w:after="480"/>
        <w:jc w:val="both"/>
        <w:rPr>
          <w:sz w:val="22"/>
        </w:rPr>
      </w:pPr>
      <w:r w:rsidRPr="00B86AE8">
        <w:rPr>
          <w:sz w:val="22"/>
        </w:rPr>
        <w:t xml:space="preserve">This Recommendation provides the technical characteristics and protection [criteria] for the International Civil Aviation Organization (ICAO) standardized VHF datalink (VDL) Mode 2 (VDL Mode 2) communications systems operating in the aeronautical mobile (route) service (AM(R)S) in the frequency band 136-137 MHz. These technical characteristics and protection </w:t>
      </w:r>
      <w:del w:id="11" w:author="USA" w:date="2025-08-06T10:53:00Z" w16du:dateUtc="2025-08-06T14:53:00Z">
        <w:r w:rsidRPr="00B86AE8" w:rsidDel="00B86AE8">
          <w:rPr>
            <w:sz w:val="22"/>
          </w:rPr>
          <w:delText>[</w:delText>
        </w:r>
      </w:del>
      <w:r w:rsidRPr="00B86AE8">
        <w:rPr>
          <w:sz w:val="22"/>
        </w:rPr>
        <w:t>criteria</w:t>
      </w:r>
      <w:del w:id="12" w:author="USA" w:date="2025-08-06T10:53:00Z" w16du:dateUtc="2025-08-06T14:53:00Z">
        <w:r w:rsidRPr="00B86AE8" w:rsidDel="00B86AE8">
          <w:rPr>
            <w:sz w:val="22"/>
          </w:rPr>
          <w:delText>]</w:delText>
        </w:r>
      </w:del>
      <w:r w:rsidRPr="00B86AE8">
        <w:rPr>
          <w:sz w:val="22"/>
        </w:rPr>
        <w:t xml:space="preserve"> should be used for sharing and compatibility studies with VDL Mode 2 systems.</w:t>
      </w:r>
    </w:p>
    <w:p w14:paraId="25B45ECA" w14:textId="77777777" w:rsidR="00B86AE8" w:rsidRPr="00B86AE8" w:rsidRDefault="00B86AE8" w:rsidP="00B86AE8">
      <w:pPr>
        <w:keepNext/>
        <w:keepLines/>
        <w:tabs>
          <w:tab w:val="clear" w:pos="2268"/>
          <w:tab w:val="left" w:pos="2608"/>
          <w:tab w:val="left" w:pos="3345"/>
        </w:tabs>
        <w:spacing w:before="160"/>
        <w:jc w:val="both"/>
        <w:rPr>
          <w:rFonts w:ascii="Times New Roman Bold" w:hAnsi="Times New Roman Bold" w:cs="Times New Roman Bold"/>
          <w:b/>
          <w:lang w:eastAsia="zh-CN"/>
        </w:rPr>
      </w:pPr>
      <w:r w:rsidRPr="00B86AE8">
        <w:rPr>
          <w:rFonts w:ascii="Times New Roman Bold" w:hAnsi="Times New Roman Bold" w:cs="Times New Roman Bold"/>
          <w:b/>
          <w:lang w:eastAsia="zh-CN"/>
        </w:rPr>
        <w:t>Keywords</w:t>
      </w:r>
    </w:p>
    <w:p w14:paraId="13A53E2F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</w:pPr>
      <w:r w:rsidRPr="00B86AE8">
        <w:t>AM(R)S, VHF, VDL, protection criteria, air-to-ground communications, ground-to-air communications</w:t>
      </w:r>
    </w:p>
    <w:p w14:paraId="454F508A" w14:textId="77777777" w:rsidR="00B86AE8" w:rsidRPr="00B86AE8" w:rsidRDefault="00B86AE8" w:rsidP="00B86AE8">
      <w:pPr>
        <w:keepNext/>
        <w:keepLines/>
        <w:tabs>
          <w:tab w:val="clear" w:pos="2268"/>
          <w:tab w:val="left" w:pos="2608"/>
          <w:tab w:val="left" w:pos="3345"/>
        </w:tabs>
        <w:spacing w:before="160"/>
        <w:jc w:val="both"/>
        <w:rPr>
          <w:rFonts w:ascii="Times New Roman Bold" w:hAnsi="Times New Roman Bold" w:cs="Times New Roman Bold"/>
          <w:b/>
          <w:lang w:eastAsia="zh-CN"/>
        </w:rPr>
      </w:pPr>
      <w:r w:rsidRPr="00B86AE8">
        <w:rPr>
          <w:rFonts w:ascii="Times New Roman Bold" w:hAnsi="Times New Roman Bold" w:cs="Times New Roman Bold"/>
          <w:b/>
          <w:lang w:eastAsia="zh-CN"/>
        </w:rPr>
        <w:t>Abbreviations/Glossary</w:t>
      </w:r>
    </w:p>
    <w:p w14:paraId="0ED19235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</w:pPr>
      <w:r w:rsidRPr="00B86AE8">
        <w:t>AM(R)S:</w:t>
      </w:r>
      <w:r w:rsidRPr="00B86AE8">
        <w:tab/>
      </w:r>
      <w:r w:rsidRPr="00B86AE8">
        <w:tab/>
        <w:t>Aeronautical mobile (route) service</w:t>
      </w:r>
    </w:p>
    <w:p w14:paraId="18E2A717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</w:pPr>
      <w:r w:rsidRPr="00B86AE8">
        <w:t>ICAO:</w:t>
      </w:r>
      <w:r w:rsidRPr="00B86AE8">
        <w:tab/>
      </w:r>
      <w:r w:rsidRPr="00B86AE8">
        <w:tab/>
        <w:t>International Civil Aviation Organization</w:t>
      </w:r>
    </w:p>
    <w:p w14:paraId="4A30DACC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</w:pPr>
      <w:r w:rsidRPr="00B86AE8">
        <w:t>VDL Mode 2:</w:t>
      </w:r>
      <w:r w:rsidRPr="00B86AE8">
        <w:tab/>
        <w:t>VHF data link mode 2</w:t>
      </w:r>
    </w:p>
    <w:p w14:paraId="4F469BDA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</w:pPr>
      <w:r w:rsidRPr="00B86AE8">
        <w:t>VHF:</w:t>
      </w:r>
      <w:r w:rsidRPr="00B86AE8">
        <w:tab/>
      </w:r>
      <w:r w:rsidRPr="00B86AE8">
        <w:tab/>
        <w:t>Very high frequency</w:t>
      </w:r>
    </w:p>
    <w:p w14:paraId="62D5C892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</w:pPr>
      <w:r w:rsidRPr="00B86AE8">
        <w:t>RR:</w:t>
      </w:r>
      <w:r w:rsidRPr="00B86AE8">
        <w:tab/>
      </w:r>
      <w:r w:rsidRPr="00B86AE8">
        <w:tab/>
        <w:t>Radio Regulations</w:t>
      </w:r>
    </w:p>
    <w:p w14:paraId="3E7C62BB" w14:textId="77777777" w:rsidR="00B86AE8" w:rsidRPr="00B86AE8" w:rsidRDefault="00B86AE8" w:rsidP="00B86AE8">
      <w:pPr>
        <w:keepNext/>
        <w:keepLines/>
        <w:tabs>
          <w:tab w:val="clear" w:pos="2268"/>
          <w:tab w:val="left" w:pos="2608"/>
          <w:tab w:val="left" w:pos="3345"/>
        </w:tabs>
        <w:spacing w:before="160"/>
        <w:jc w:val="both"/>
        <w:rPr>
          <w:rFonts w:ascii="Times New Roman Bold" w:hAnsi="Times New Roman Bold" w:cs="Times New Roman Bold"/>
          <w:b/>
          <w:lang w:eastAsia="zh-CN"/>
        </w:rPr>
      </w:pPr>
      <w:r w:rsidRPr="00B86AE8">
        <w:rPr>
          <w:rFonts w:ascii="Times New Roman Bold" w:hAnsi="Times New Roman Bold" w:cs="Times New Roman Bold"/>
          <w:b/>
          <w:lang w:eastAsia="zh-CN"/>
        </w:rPr>
        <w:t xml:space="preserve">Related ITU Recommendations and Reports </w:t>
      </w:r>
    </w:p>
    <w:p w14:paraId="44E463AB" w14:textId="77777777" w:rsidR="00B86AE8" w:rsidRPr="00B86AE8" w:rsidRDefault="00B86AE8" w:rsidP="00B86AE8">
      <w:pPr>
        <w:keepNext/>
        <w:keepLines/>
        <w:tabs>
          <w:tab w:val="clear" w:pos="2268"/>
          <w:tab w:val="left" w:pos="2608"/>
          <w:tab w:val="left" w:pos="3345"/>
        </w:tabs>
        <w:spacing w:before="160"/>
        <w:jc w:val="both"/>
        <w:rPr>
          <w:i/>
        </w:rPr>
      </w:pPr>
      <w:r w:rsidRPr="00B86AE8">
        <w:rPr>
          <w:i/>
        </w:rPr>
        <w:t xml:space="preserve">Recommendation </w:t>
      </w:r>
    </w:p>
    <w:p w14:paraId="08D078C2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  <w:ind w:left="1814" w:hanging="1814"/>
        <w:jc w:val="both"/>
      </w:pPr>
      <w:hyperlink r:id="rId9" w:history="1">
        <w:r w:rsidRPr="00B86AE8">
          <w:rPr>
            <w:color w:val="0000FF"/>
            <w:u w:val="single"/>
          </w:rPr>
          <w:t>ITU-R SM.1535</w:t>
        </w:r>
      </w:hyperlink>
      <w:r w:rsidRPr="00B86AE8">
        <w:tab/>
        <w:t>The protection of safety services from unwanted emissions</w:t>
      </w:r>
    </w:p>
    <w:p w14:paraId="40B55197" w14:textId="77777777" w:rsidR="00B86AE8" w:rsidRPr="00B86AE8" w:rsidRDefault="00B86AE8" w:rsidP="00B86AE8">
      <w:pPr>
        <w:keepNext/>
        <w:tabs>
          <w:tab w:val="clear" w:pos="2268"/>
          <w:tab w:val="left" w:pos="2608"/>
          <w:tab w:val="left" w:pos="3345"/>
        </w:tabs>
        <w:spacing w:before="360"/>
        <w:jc w:val="both"/>
      </w:pPr>
      <w:r w:rsidRPr="00B86AE8">
        <w:t>The ITU Radiocommunication Assembly,</w:t>
      </w:r>
    </w:p>
    <w:p w14:paraId="0707E0A8" w14:textId="77777777" w:rsidR="00B86AE8" w:rsidRPr="00B86AE8" w:rsidRDefault="00B86AE8" w:rsidP="00B86AE8">
      <w:pPr>
        <w:keepNext/>
        <w:keepLines/>
        <w:tabs>
          <w:tab w:val="clear" w:pos="2268"/>
          <w:tab w:val="left" w:pos="2608"/>
          <w:tab w:val="left" w:pos="3345"/>
        </w:tabs>
        <w:spacing w:before="160"/>
        <w:ind w:left="1134"/>
        <w:jc w:val="both"/>
        <w:rPr>
          <w:i/>
        </w:rPr>
      </w:pPr>
      <w:r w:rsidRPr="00B86AE8">
        <w:rPr>
          <w:i/>
        </w:rPr>
        <w:t>considering</w:t>
      </w:r>
    </w:p>
    <w:p w14:paraId="5442357E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</w:pPr>
      <w:r w:rsidRPr="00B86AE8">
        <w:rPr>
          <w:i/>
          <w:iCs/>
        </w:rPr>
        <w:t>a)</w:t>
      </w:r>
      <w:r w:rsidRPr="00B86AE8">
        <w:tab/>
        <w:t xml:space="preserve">that the frequency band 136-137 MHz is currently used by International Civil Aviation Organization (ICAO)-standardized VHF data link Mode 2 (VDL Mode 2) data communications worldwide for air-to-ground, air-to-air, and ground-to-air aeronautical safety </w:t>
      </w:r>
      <w:proofErr w:type="gramStart"/>
      <w:r w:rsidRPr="00B86AE8">
        <w:t>communications;</w:t>
      </w:r>
      <w:proofErr w:type="gramEnd"/>
    </w:p>
    <w:p w14:paraId="0B0AFFEA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</w:pPr>
      <w:r w:rsidRPr="00B86AE8">
        <w:rPr>
          <w:i/>
          <w:iCs/>
        </w:rPr>
        <w:t>b)</w:t>
      </w:r>
      <w:r w:rsidRPr="00B86AE8">
        <w:tab/>
        <w:t xml:space="preserve">that aeronautical safety communications are used in all areas that aircraft operate and land, and in all phases of </w:t>
      </w:r>
      <w:proofErr w:type="gramStart"/>
      <w:r w:rsidRPr="00B86AE8">
        <w:t>flight;</w:t>
      </w:r>
      <w:proofErr w:type="gramEnd"/>
    </w:p>
    <w:p w14:paraId="40085F04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</w:pPr>
      <w:r w:rsidRPr="00B86AE8">
        <w:rPr>
          <w:i/>
          <w:iCs/>
        </w:rPr>
        <w:t>c)</w:t>
      </w:r>
      <w:r w:rsidRPr="00B86AE8">
        <w:tab/>
        <w:t>that aircraft may be equipped with up to three aeronautical mobile (route) service (AM(R)S) radio stations utilizing a combination of voice and data radios,</w:t>
      </w:r>
    </w:p>
    <w:p w14:paraId="1C320056" w14:textId="77777777" w:rsidR="00B86AE8" w:rsidRPr="00B86AE8" w:rsidRDefault="00B86AE8" w:rsidP="00B86AE8">
      <w:pPr>
        <w:keepNext/>
        <w:keepLines/>
        <w:tabs>
          <w:tab w:val="clear" w:pos="2268"/>
          <w:tab w:val="left" w:pos="2608"/>
          <w:tab w:val="left" w:pos="3345"/>
        </w:tabs>
        <w:spacing w:before="160"/>
        <w:ind w:left="1134"/>
        <w:jc w:val="both"/>
        <w:rPr>
          <w:i/>
        </w:rPr>
      </w:pPr>
      <w:r w:rsidRPr="00B86AE8">
        <w:rPr>
          <w:i/>
        </w:rPr>
        <w:t>recognizing</w:t>
      </w:r>
    </w:p>
    <w:p w14:paraId="45439B97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</w:pPr>
      <w:r w:rsidRPr="00B86AE8">
        <w:rPr>
          <w:i/>
          <w:iCs/>
        </w:rPr>
        <w:t>a)</w:t>
      </w:r>
      <w:r w:rsidRPr="00B86AE8">
        <w:tab/>
        <w:t xml:space="preserve">that in high aircraft density areas, such as in Europe and North America, the utilization of VHF channels in the 117.975-137 MHz is highly </w:t>
      </w:r>
      <w:proofErr w:type="gramStart"/>
      <w:r w:rsidRPr="00B86AE8">
        <w:t>congested;</w:t>
      </w:r>
      <w:proofErr w:type="gramEnd"/>
    </w:p>
    <w:p w14:paraId="4DB4BA1C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</w:pPr>
      <w:r w:rsidRPr="00B86AE8">
        <w:rPr>
          <w:i/>
          <w:iCs/>
        </w:rPr>
        <w:t>b)</w:t>
      </w:r>
      <w:r w:rsidRPr="00B86AE8">
        <w:tab/>
        <w:t xml:space="preserve">that the ICAO develops standards and recommended practices for civil </w:t>
      </w:r>
      <w:proofErr w:type="gramStart"/>
      <w:r w:rsidRPr="00B86AE8">
        <w:t>aviation;</w:t>
      </w:r>
      <w:proofErr w:type="gramEnd"/>
    </w:p>
    <w:p w14:paraId="29549E3D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</w:pPr>
      <w:r w:rsidRPr="00B86AE8">
        <w:rPr>
          <w:i/>
          <w:iCs/>
        </w:rPr>
        <w:lastRenderedPageBreak/>
        <w:t>c)</w:t>
      </w:r>
      <w:r w:rsidRPr="00B86AE8">
        <w:tab/>
        <w:t xml:space="preserve">that Annex 10 to the Convention on International Civil Aviation contains standards and recommended practices for aeronautical radiocommunication systems used by civil </w:t>
      </w:r>
      <w:proofErr w:type="gramStart"/>
      <w:r w:rsidRPr="00B86AE8">
        <w:t>aviation;</w:t>
      </w:r>
      <w:proofErr w:type="gramEnd"/>
    </w:p>
    <w:p w14:paraId="2E474A60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</w:pPr>
      <w:r w:rsidRPr="00B86AE8">
        <w:rPr>
          <w:i/>
          <w:iCs/>
        </w:rPr>
        <w:t>d)</w:t>
      </w:r>
      <w:r w:rsidRPr="00B86AE8">
        <w:tab/>
        <w:t xml:space="preserve">that the AM(R)S is a safety </w:t>
      </w:r>
      <w:proofErr w:type="gramStart"/>
      <w:r w:rsidRPr="00B86AE8">
        <w:t>service;</w:t>
      </w:r>
      <w:proofErr w:type="gramEnd"/>
    </w:p>
    <w:p w14:paraId="7FFD11E6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  <w:rPr>
          <w:lang w:eastAsia="zh-CN"/>
        </w:rPr>
      </w:pPr>
      <w:r w:rsidRPr="00B86AE8">
        <w:rPr>
          <w:i/>
          <w:iCs/>
        </w:rPr>
        <w:t>e)</w:t>
      </w:r>
      <w:r w:rsidRPr="00B86AE8">
        <w:tab/>
        <w:t xml:space="preserve">that No. </w:t>
      </w:r>
      <w:r w:rsidRPr="00B86AE8">
        <w:rPr>
          <w:b/>
          <w:bCs/>
        </w:rPr>
        <w:t>4.10</w:t>
      </w:r>
      <w:r w:rsidRPr="00B86AE8">
        <w:t xml:space="preserve"> of Radio Regulations stipulates “</w:t>
      </w:r>
      <w:r w:rsidRPr="00B86AE8">
        <w:rPr>
          <w:lang w:eastAsia="zh-CN"/>
        </w:rPr>
        <w:t>Member States recognize that the safety aspects of radionavigation and other safety services require special measures to ensure their freedom from harmful interference; it is necessary therefore to take this factor into account in the assignment and use of frequencies</w:t>
      </w:r>
      <w:proofErr w:type="gramStart"/>
      <w:r w:rsidRPr="00B86AE8">
        <w:rPr>
          <w:lang w:eastAsia="zh-CN"/>
        </w:rPr>
        <w:t>”</w:t>
      </w:r>
      <w:r w:rsidRPr="00B86AE8">
        <w:t>;</w:t>
      </w:r>
      <w:proofErr w:type="gramEnd"/>
    </w:p>
    <w:p w14:paraId="2AA49A45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</w:pPr>
      <w:r w:rsidRPr="00B86AE8">
        <w:rPr>
          <w:i/>
          <w:iCs/>
        </w:rPr>
        <w:t>f)</w:t>
      </w:r>
      <w:r w:rsidRPr="00B86AE8">
        <w:tab/>
        <w:t>that Recommendation ITU-R SM.1535 provides a guideline for the protection of safety services from unwanted emissions,</w:t>
      </w:r>
    </w:p>
    <w:p w14:paraId="07BF0A55" w14:textId="77777777" w:rsidR="00B86AE8" w:rsidRPr="00B86AE8" w:rsidRDefault="00B86AE8" w:rsidP="00B86AE8">
      <w:pPr>
        <w:keepNext/>
        <w:keepLines/>
        <w:tabs>
          <w:tab w:val="clear" w:pos="2268"/>
          <w:tab w:val="left" w:pos="2608"/>
          <w:tab w:val="left" w:pos="3345"/>
        </w:tabs>
        <w:spacing w:before="160"/>
        <w:ind w:left="1134"/>
        <w:jc w:val="both"/>
        <w:rPr>
          <w:i/>
        </w:rPr>
      </w:pPr>
      <w:r w:rsidRPr="00B86AE8">
        <w:rPr>
          <w:i/>
        </w:rPr>
        <w:t>recommends</w:t>
      </w:r>
    </w:p>
    <w:p w14:paraId="46FC1A5F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  <w:rPr>
          <w:spacing w:val="-2"/>
          <w:szCs w:val="24"/>
        </w:rPr>
      </w:pPr>
      <w:r w:rsidRPr="00B86AE8">
        <w:rPr>
          <w:spacing w:val="-2"/>
          <w:szCs w:val="24"/>
        </w:rPr>
        <w:t>1</w:t>
      </w:r>
      <w:r w:rsidRPr="00B86AE8">
        <w:rPr>
          <w:spacing w:val="-2"/>
          <w:szCs w:val="24"/>
        </w:rPr>
        <w:tab/>
        <w:t xml:space="preserve">that the technical and operational characteristics of the VDL Mode 2 systems operating in the 136-137 MHz frequency band, allocated to the AM(R)S and described in Annex 1, should be considered for sharing and compatibility </w:t>
      </w:r>
      <w:proofErr w:type="gramStart"/>
      <w:r w:rsidRPr="00B86AE8">
        <w:rPr>
          <w:spacing w:val="-2"/>
          <w:szCs w:val="24"/>
        </w:rPr>
        <w:t>studies;</w:t>
      </w:r>
      <w:proofErr w:type="gramEnd"/>
    </w:p>
    <w:p w14:paraId="508C90E4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  <w:rPr>
          <w:szCs w:val="24"/>
        </w:rPr>
      </w:pPr>
      <w:r w:rsidRPr="00B86AE8">
        <w:rPr>
          <w:szCs w:val="24"/>
        </w:rPr>
        <w:t>2</w:t>
      </w:r>
      <w:r w:rsidRPr="00B86AE8">
        <w:rPr>
          <w:szCs w:val="24"/>
        </w:rPr>
        <w:tab/>
        <w:t xml:space="preserve">that the </w:t>
      </w:r>
      <w:del w:id="13" w:author="USA" w:date="2025-08-06T10:54:00Z" w16du:dateUtc="2025-08-06T14:54:00Z">
        <w:r w:rsidRPr="00B86AE8" w:rsidDel="00D058CD">
          <w:rPr>
            <w:szCs w:val="24"/>
          </w:rPr>
          <w:delText>[</w:delText>
        </w:r>
      </w:del>
      <w:r w:rsidRPr="00B86AE8">
        <w:rPr>
          <w:szCs w:val="24"/>
        </w:rPr>
        <w:t>criterion of</w:t>
      </w:r>
      <w:del w:id="14" w:author="USA" w:date="2025-08-06T10:54:00Z" w16du:dateUtc="2025-08-06T14:54:00Z">
        <w:r w:rsidRPr="00B86AE8" w:rsidDel="00D058CD">
          <w:rPr>
            <w:szCs w:val="24"/>
          </w:rPr>
          <w:delText>]</w:delText>
        </w:r>
      </w:del>
      <w:r w:rsidRPr="00B86AE8">
        <w:rPr>
          <w:szCs w:val="24"/>
        </w:rPr>
        <w:t xml:space="preserve"> interfering signal power to receiver noise power level, </w:t>
      </w:r>
      <w:r w:rsidRPr="00B86AE8">
        <w:rPr>
          <w:i/>
          <w:iCs/>
          <w:szCs w:val="24"/>
        </w:rPr>
        <w:t>I</w:t>
      </w:r>
      <w:r w:rsidRPr="00B86AE8">
        <w:rPr>
          <w:i/>
          <w:szCs w:val="24"/>
        </w:rPr>
        <w:t>/</w:t>
      </w:r>
      <w:r w:rsidRPr="00B86AE8">
        <w:rPr>
          <w:i/>
          <w:iCs/>
          <w:szCs w:val="24"/>
        </w:rPr>
        <w:t>N</w:t>
      </w:r>
      <w:r w:rsidRPr="00B86AE8">
        <w:rPr>
          <w:i/>
          <w:szCs w:val="24"/>
        </w:rPr>
        <w:t> = −6 dB</w:t>
      </w:r>
      <w:r w:rsidRPr="00B86AE8">
        <w:rPr>
          <w:i/>
          <w:position w:val="6"/>
          <w:sz w:val="18"/>
          <w:szCs w:val="24"/>
        </w:rPr>
        <w:footnoteReference w:id="1"/>
      </w:r>
      <w:r w:rsidRPr="00B86AE8">
        <w:rPr>
          <w:szCs w:val="24"/>
        </w:rPr>
        <w:t>, should be considered to protect the VDL Mode 2 systems operating in the AM(R)S in the frequency range 136-137 MHz, and that this represents the aggregate protection level if multiple interferers are present.</w:t>
      </w:r>
    </w:p>
    <w:p w14:paraId="3B9F67A0" w14:textId="77777777" w:rsidR="00B86AE8" w:rsidRPr="00B86AE8" w:rsidRDefault="00B86AE8" w:rsidP="00B86AE8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caps/>
          <w:sz w:val="28"/>
        </w:rPr>
      </w:pPr>
      <w:r w:rsidRPr="00B86AE8">
        <w:br w:type="page"/>
      </w:r>
    </w:p>
    <w:p w14:paraId="46533DFB" w14:textId="77777777" w:rsidR="00B86AE8" w:rsidRPr="00B86AE8" w:rsidRDefault="00B86AE8" w:rsidP="00B86AE8">
      <w:pPr>
        <w:keepNext/>
        <w:keepLines/>
        <w:tabs>
          <w:tab w:val="clear" w:pos="2268"/>
          <w:tab w:val="left" w:pos="2608"/>
          <w:tab w:val="left" w:pos="3345"/>
        </w:tabs>
        <w:spacing w:before="480" w:after="80"/>
        <w:jc w:val="center"/>
        <w:rPr>
          <w:caps/>
          <w:sz w:val="28"/>
        </w:rPr>
      </w:pPr>
      <w:bookmarkStart w:id="17" w:name="_Hlk522610802"/>
      <w:r w:rsidRPr="00B86AE8">
        <w:rPr>
          <w:caps/>
          <w:sz w:val="28"/>
        </w:rPr>
        <w:lastRenderedPageBreak/>
        <w:t>Annex 1</w:t>
      </w:r>
    </w:p>
    <w:p w14:paraId="027DA306" w14:textId="77777777" w:rsidR="00B86AE8" w:rsidRPr="00B86AE8" w:rsidRDefault="00B86AE8" w:rsidP="00B86AE8">
      <w:pPr>
        <w:keepNext/>
        <w:keepLines/>
        <w:tabs>
          <w:tab w:val="clear" w:pos="2268"/>
          <w:tab w:val="left" w:pos="2608"/>
          <w:tab w:val="left" w:pos="3345"/>
        </w:tabs>
        <w:spacing w:before="240" w:after="280"/>
        <w:jc w:val="center"/>
        <w:rPr>
          <w:rFonts w:ascii="Times New Roman Bold" w:hAnsi="Times New Roman Bold"/>
          <w:b/>
          <w:sz w:val="28"/>
        </w:rPr>
      </w:pPr>
      <w:r w:rsidRPr="00B86AE8">
        <w:rPr>
          <w:rFonts w:ascii="Times New Roman Bold" w:hAnsi="Times New Roman Bold"/>
          <w:b/>
          <w:sz w:val="28"/>
        </w:rPr>
        <w:t>Technical and operational characteristics of the VHF datalink mode 2 systems operating in the aeronautical mobile (route) service</w:t>
      </w:r>
      <w:r w:rsidRPr="00B86AE8">
        <w:rPr>
          <w:rFonts w:ascii="Times New Roman Bold" w:hAnsi="Times New Roman Bold"/>
          <w:b/>
          <w:sz w:val="28"/>
        </w:rPr>
        <w:br/>
        <w:t>in the frequency band 136-137 MHz</w:t>
      </w:r>
    </w:p>
    <w:p w14:paraId="28E3D2AE" w14:textId="77777777" w:rsidR="00B86AE8" w:rsidRPr="00B86AE8" w:rsidRDefault="00B86AE8" w:rsidP="00B86AE8">
      <w:pPr>
        <w:keepNext/>
        <w:keepLines/>
        <w:spacing w:before="200"/>
        <w:ind w:left="1134" w:hanging="1134"/>
        <w:outlineLvl w:val="1"/>
        <w:rPr>
          <w:b/>
        </w:rPr>
      </w:pPr>
      <w:r w:rsidRPr="00B86AE8">
        <w:rPr>
          <w:b/>
        </w:rPr>
        <w:t>A1.1</w:t>
      </w:r>
      <w:r w:rsidRPr="00B86AE8">
        <w:rPr>
          <w:b/>
        </w:rPr>
        <w:tab/>
        <w:t>Introduction</w:t>
      </w:r>
    </w:p>
    <w:p w14:paraId="47162B37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</w:pPr>
      <w:r w:rsidRPr="00B86AE8">
        <w:t xml:space="preserve">The frequency band 136-137 MHz is allocated to the AM(R)S and is one of the </w:t>
      </w:r>
      <w:proofErr w:type="gramStart"/>
      <w:r w:rsidRPr="00B86AE8">
        <w:t>communications band</w:t>
      </w:r>
      <w:proofErr w:type="gramEnd"/>
      <w:r w:rsidRPr="00B86AE8">
        <w:t xml:space="preserve"> for aeronautical safety data communications in the air-to-ground, air-to-air, and ground-to-air directions. These systems are internationally standardized by the ICAO for VDL Mode 2. These communications are used where air traffic services are available and in all phases of flight.</w:t>
      </w:r>
    </w:p>
    <w:p w14:paraId="3884AAD5" w14:textId="77777777" w:rsidR="00B86AE8" w:rsidRPr="00B86AE8" w:rsidRDefault="00B86AE8" w:rsidP="00B86AE8">
      <w:pPr>
        <w:keepNext/>
        <w:keepLines/>
        <w:spacing w:before="200"/>
        <w:ind w:left="1134" w:hanging="1134"/>
        <w:outlineLvl w:val="1"/>
        <w:rPr>
          <w:b/>
        </w:rPr>
      </w:pPr>
      <w:r w:rsidRPr="00B86AE8">
        <w:rPr>
          <w:b/>
        </w:rPr>
        <w:t>A1.2</w:t>
      </w:r>
      <w:r w:rsidRPr="00B86AE8">
        <w:rPr>
          <w:b/>
        </w:rPr>
        <w:tab/>
        <w:t>Technical characteristics of the VHF datalink mode 2 systems operating in the aeronautical mobile (route) service in the frequency band 136</w:t>
      </w:r>
      <w:r w:rsidRPr="00B86AE8">
        <w:rPr>
          <w:b/>
        </w:rPr>
        <w:noBreakHyphen/>
        <w:t>137 MHz</w:t>
      </w:r>
    </w:p>
    <w:p w14:paraId="549A7CA7" w14:textId="77777777" w:rsidR="00B86AE8" w:rsidRPr="00B86AE8" w:rsidRDefault="00B86AE8" w:rsidP="00B86AE8">
      <w:pPr>
        <w:tabs>
          <w:tab w:val="clear" w:pos="2268"/>
          <w:tab w:val="left" w:pos="2608"/>
          <w:tab w:val="left" w:pos="3345"/>
        </w:tabs>
        <w:spacing w:before="80"/>
      </w:pPr>
      <w:r w:rsidRPr="00B86AE8">
        <w:t>The technical characteristics of representative VDL Mode 2 systems operating in the frequency band 136-137 MHz are presented in Table A1-1. Some stations use different antennas to transmit and to receive signals.</w:t>
      </w:r>
    </w:p>
    <w:p w14:paraId="45ACF340" w14:textId="77777777" w:rsidR="00B86AE8" w:rsidRPr="00B86AE8" w:rsidRDefault="00B86AE8" w:rsidP="00B86AE8">
      <w:pPr>
        <w:keepNext/>
        <w:tabs>
          <w:tab w:val="clear" w:pos="2268"/>
          <w:tab w:val="left" w:pos="2608"/>
          <w:tab w:val="left" w:pos="3345"/>
        </w:tabs>
        <w:spacing w:before="560" w:after="120"/>
        <w:jc w:val="center"/>
        <w:rPr>
          <w:caps/>
          <w:sz w:val="20"/>
        </w:rPr>
      </w:pPr>
      <w:r w:rsidRPr="00B86AE8">
        <w:rPr>
          <w:caps/>
          <w:sz w:val="20"/>
        </w:rPr>
        <w:t>Table A1-1</w:t>
      </w:r>
    </w:p>
    <w:p w14:paraId="16FCBD43" w14:textId="77777777" w:rsidR="00B86AE8" w:rsidRPr="00B86AE8" w:rsidRDefault="00B86AE8" w:rsidP="00B86AE8">
      <w:pPr>
        <w:keepNext/>
        <w:keepLines/>
        <w:tabs>
          <w:tab w:val="clear" w:pos="2268"/>
          <w:tab w:val="left" w:pos="2608"/>
          <w:tab w:val="left" w:pos="3345"/>
        </w:tabs>
        <w:spacing w:before="0" w:after="120"/>
        <w:jc w:val="center"/>
        <w:rPr>
          <w:rFonts w:ascii="Times New Roman Bold" w:hAnsi="Times New Roman Bold"/>
          <w:b/>
          <w:sz w:val="20"/>
        </w:rPr>
      </w:pPr>
      <w:r w:rsidRPr="00B86AE8">
        <w:rPr>
          <w:rFonts w:ascii="Times New Roman Bold" w:hAnsi="Times New Roman Bold"/>
          <w:b/>
          <w:sz w:val="20"/>
        </w:rPr>
        <w:t>Characteristics of VHF data link mode 2 systems operating in the frequency band 136-137 MHz</w:t>
      </w:r>
    </w:p>
    <w:tbl>
      <w:tblPr>
        <w:tblStyle w:val="TableGrid6"/>
        <w:tblW w:w="993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94"/>
        <w:gridCol w:w="791"/>
        <w:gridCol w:w="3713"/>
        <w:gridCol w:w="3532"/>
      </w:tblGrid>
      <w:tr w:rsidR="00B86AE8" w:rsidRPr="00B86AE8" w14:paraId="13450292" w14:textId="77777777" w:rsidTr="009D683C">
        <w:trPr>
          <w:tblHeader/>
        </w:trPr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F5731A" w14:textId="77777777" w:rsidR="00B86AE8" w:rsidRPr="00B86AE8" w:rsidRDefault="00B86AE8" w:rsidP="00B86AE8">
            <w:pPr>
              <w:keepNext/>
              <w:tabs>
                <w:tab w:val="clear" w:pos="2268"/>
                <w:tab w:val="left" w:pos="2608"/>
                <w:tab w:val="left" w:pos="3345"/>
              </w:tabs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  <w:lang w:eastAsia="fr-FR"/>
              </w:rPr>
            </w:pPr>
            <w:r w:rsidRPr="00B86AE8">
              <w:rPr>
                <w:rFonts w:ascii="Times New Roman Bold" w:hAnsi="Times New Roman Bold" w:cs="Times New Roman Bold"/>
                <w:b/>
                <w:sz w:val="20"/>
                <w:lang w:eastAsia="fr-FR"/>
              </w:rPr>
              <w:t>Platform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D9C63" w14:textId="77777777" w:rsidR="00B86AE8" w:rsidRPr="00B86AE8" w:rsidRDefault="00B86AE8" w:rsidP="00B86AE8">
            <w:pPr>
              <w:keepNext/>
              <w:tabs>
                <w:tab w:val="clear" w:pos="2268"/>
                <w:tab w:val="left" w:pos="2608"/>
                <w:tab w:val="left" w:pos="3345"/>
              </w:tabs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  <w:lang w:eastAsia="fr-FR"/>
              </w:rPr>
            </w:pPr>
            <w:r w:rsidRPr="00B86AE8">
              <w:rPr>
                <w:rFonts w:ascii="Times New Roman Bold" w:hAnsi="Times New Roman Bold" w:cs="Times New Roman Bold"/>
                <w:b/>
                <w:sz w:val="20"/>
                <w:lang w:eastAsia="fr-FR"/>
              </w:rPr>
              <w:t>Units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56A30" w14:textId="77777777" w:rsidR="00B86AE8" w:rsidRPr="00B86AE8" w:rsidRDefault="00B86AE8" w:rsidP="00B86AE8">
            <w:pPr>
              <w:keepNext/>
              <w:tabs>
                <w:tab w:val="clear" w:pos="2268"/>
                <w:tab w:val="left" w:pos="2608"/>
                <w:tab w:val="left" w:pos="3345"/>
              </w:tabs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  <w:lang w:eastAsia="fr-FR"/>
              </w:rPr>
            </w:pPr>
            <w:r w:rsidRPr="00B86AE8">
              <w:rPr>
                <w:rFonts w:ascii="Times New Roman Bold" w:hAnsi="Times New Roman Bold" w:cs="Times New Roman Bold"/>
                <w:b/>
                <w:sz w:val="20"/>
                <w:lang w:eastAsia="fr-FR"/>
              </w:rPr>
              <w:t>Aircraft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77A6C1" w14:textId="77777777" w:rsidR="00B86AE8" w:rsidRPr="00B86AE8" w:rsidRDefault="00B86AE8" w:rsidP="00B86AE8">
            <w:pPr>
              <w:keepNext/>
              <w:tabs>
                <w:tab w:val="clear" w:pos="2268"/>
                <w:tab w:val="left" w:pos="2608"/>
                <w:tab w:val="left" w:pos="3345"/>
              </w:tabs>
              <w:spacing w:before="80" w:after="80"/>
              <w:jc w:val="center"/>
              <w:rPr>
                <w:rFonts w:ascii="Times New Roman Bold" w:hAnsi="Times New Roman Bold" w:cs="Times New Roman Bold"/>
                <w:b/>
                <w:sz w:val="20"/>
                <w:lang w:eastAsia="fr-FR"/>
              </w:rPr>
            </w:pPr>
            <w:r w:rsidRPr="00B86AE8">
              <w:rPr>
                <w:rFonts w:ascii="Times New Roman Bold" w:hAnsi="Times New Roman Bold" w:cs="Times New Roman Bold"/>
                <w:b/>
                <w:sz w:val="20"/>
                <w:lang w:eastAsia="fr-FR"/>
              </w:rPr>
              <w:t>Base station</w:t>
            </w:r>
          </w:p>
        </w:tc>
      </w:tr>
      <w:tr w:rsidR="00B86AE8" w:rsidRPr="00B86AE8" w14:paraId="5621FB9A" w14:textId="77777777" w:rsidTr="009D683C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806751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Type of emission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864D2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109054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Data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D974A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Data</w:t>
            </w:r>
          </w:p>
        </w:tc>
      </w:tr>
      <w:tr w:rsidR="00B86AE8" w:rsidRPr="00B86AE8" w14:paraId="7E0EEF01" w14:textId="77777777" w:rsidTr="009D683C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E1763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Modulation type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42601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2C3B7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D8PSK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9B04AB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D8PSK</w:t>
            </w:r>
          </w:p>
        </w:tc>
      </w:tr>
      <w:tr w:rsidR="00B86AE8" w:rsidRPr="00B86AE8" w14:paraId="30BA9270" w14:textId="77777777" w:rsidTr="009D683C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4063B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Type of operation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FCB7E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4E743E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Simplex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E55B3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Simplex</w:t>
            </w:r>
          </w:p>
        </w:tc>
      </w:tr>
      <w:tr w:rsidR="00B86AE8" w:rsidRPr="00B86AE8" w14:paraId="073A110A" w14:textId="77777777" w:rsidTr="009D683C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0A770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Max antenna height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41182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m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08D4F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15 240 (MSL)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9CFEB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15-50 (AGL)</w:t>
            </w:r>
            <w:r w:rsidRPr="00B86AE8">
              <w:rPr>
                <w:sz w:val="20"/>
                <w:lang w:eastAsia="fr-FR"/>
              </w:rPr>
              <w:br/>
              <w:t>(15 typical)</w:t>
            </w:r>
          </w:p>
        </w:tc>
      </w:tr>
      <w:tr w:rsidR="00B86AE8" w:rsidRPr="00B86AE8" w14:paraId="435D75F3" w14:textId="77777777" w:rsidTr="009D683C"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C559E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b/>
                <w:bCs/>
                <w:sz w:val="20"/>
                <w:lang w:eastAsia="fr-FR"/>
              </w:rPr>
            </w:pPr>
            <w:r w:rsidRPr="00B86AE8">
              <w:rPr>
                <w:b/>
                <w:bCs/>
                <w:sz w:val="20"/>
                <w:lang w:eastAsia="fr-FR"/>
              </w:rPr>
              <w:t>Transmitter</w:t>
            </w:r>
          </w:p>
        </w:tc>
      </w:tr>
      <w:tr w:rsidR="00B86AE8" w:rsidRPr="00B86AE8" w14:paraId="6AF4F539" w14:textId="77777777" w:rsidTr="009D683C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2C62A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Power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91FC2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W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4441E6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18 to 25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A0E819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 xml:space="preserve">Typical 25 </w:t>
            </w:r>
          </w:p>
        </w:tc>
      </w:tr>
      <w:tr w:rsidR="00B86AE8" w:rsidRPr="00B86AE8" w14:paraId="2B32A357" w14:textId="77777777" w:rsidTr="009D683C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08C5C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Coverage radius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C57A9E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km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FDC708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370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94A43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370</w:t>
            </w:r>
          </w:p>
        </w:tc>
      </w:tr>
      <w:tr w:rsidR="00B86AE8" w:rsidRPr="00B86AE8" w14:paraId="046BAE19" w14:textId="77777777" w:rsidTr="009D683C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10085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Bandwidth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DC5D5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kHz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B5C36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25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D69AB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25</w:t>
            </w:r>
          </w:p>
        </w:tc>
      </w:tr>
      <w:tr w:rsidR="00B86AE8" w:rsidRPr="00B86AE8" w14:paraId="26406938" w14:textId="77777777" w:rsidTr="009D683C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2BAFE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Antenna gain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C67CF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proofErr w:type="spellStart"/>
            <w:r w:rsidRPr="00B86AE8">
              <w:rPr>
                <w:sz w:val="20"/>
                <w:lang w:eastAsia="fr-FR"/>
              </w:rPr>
              <w:t>dBi</w:t>
            </w:r>
            <w:proofErr w:type="spellEnd"/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B73942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C5046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2.2</w:t>
            </w:r>
          </w:p>
        </w:tc>
      </w:tr>
      <w:tr w:rsidR="00B86AE8" w:rsidRPr="00B86AE8" w14:paraId="231B1E75" w14:textId="77777777" w:rsidTr="009D683C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15061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Radiation pattern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55436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BC4D39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Omni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EB40A0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Omni</w:t>
            </w:r>
          </w:p>
        </w:tc>
      </w:tr>
      <w:tr w:rsidR="00B86AE8" w:rsidRPr="00B86AE8" w14:paraId="278642F2" w14:textId="77777777" w:rsidTr="009D683C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C2A5F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Antenna polarization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25D5E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4DDB3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Vertical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A1436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Vertical</w:t>
            </w:r>
          </w:p>
        </w:tc>
      </w:tr>
      <w:tr w:rsidR="00B86AE8" w:rsidRPr="00B86AE8" w14:paraId="7CEB40D9" w14:textId="77777777" w:rsidTr="009D683C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303F8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Emission mask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C3AEE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D7D46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 xml:space="preserve">ICAO SARPs, Annex 10, Vol. III, Part 1, Sections 6.3.3 (RR App. </w:t>
            </w:r>
            <w:r w:rsidRPr="00B86AE8">
              <w:rPr>
                <w:b/>
                <w:bCs/>
                <w:sz w:val="20"/>
                <w:lang w:eastAsia="fr-FR"/>
              </w:rPr>
              <w:t>3</w:t>
            </w:r>
            <w:r w:rsidRPr="00B86AE8">
              <w:rPr>
                <w:sz w:val="20"/>
                <w:lang w:eastAsia="fr-FR"/>
              </w:rPr>
              <w:t>) and 6.3.4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BC4D6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 xml:space="preserve">ICAO SARPs, Annex 10, Vol. III, Part 1, Sections 6.2.3 (RR App. </w:t>
            </w:r>
            <w:r w:rsidRPr="00B86AE8">
              <w:rPr>
                <w:b/>
                <w:bCs/>
                <w:sz w:val="20"/>
                <w:lang w:eastAsia="fr-FR"/>
              </w:rPr>
              <w:t>3</w:t>
            </w:r>
            <w:r w:rsidRPr="00B86AE8">
              <w:rPr>
                <w:sz w:val="20"/>
                <w:lang w:eastAsia="fr-FR"/>
              </w:rPr>
              <w:t>) and 6.2.4</w:t>
            </w:r>
          </w:p>
        </w:tc>
      </w:tr>
      <w:tr w:rsidR="00B86AE8" w:rsidRPr="00B86AE8" w14:paraId="3C0EE143" w14:textId="77777777" w:rsidTr="009D683C"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3AF74" w14:textId="77777777" w:rsidR="00B86AE8" w:rsidRPr="00B86AE8" w:rsidRDefault="00B86AE8" w:rsidP="00B86AE8">
            <w:pPr>
              <w:keepNext/>
              <w:keepLines/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b/>
                <w:bCs/>
                <w:sz w:val="20"/>
                <w:lang w:eastAsia="fr-FR"/>
              </w:rPr>
            </w:pPr>
            <w:r w:rsidRPr="00B86AE8">
              <w:rPr>
                <w:b/>
                <w:bCs/>
                <w:sz w:val="20"/>
                <w:lang w:eastAsia="fr-FR"/>
              </w:rPr>
              <w:t>Receiver</w:t>
            </w:r>
          </w:p>
        </w:tc>
      </w:tr>
      <w:tr w:rsidR="00B86AE8" w:rsidRPr="00B86AE8" w14:paraId="4223AC8C" w14:textId="77777777" w:rsidTr="009D683C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E4A54D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Noise figure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A64C45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dB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C8CFFB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6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F8CA6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6</w:t>
            </w:r>
          </w:p>
        </w:tc>
      </w:tr>
      <w:tr w:rsidR="00B86AE8" w:rsidRPr="00B86AE8" w14:paraId="3C274649" w14:textId="77777777" w:rsidTr="009D683C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9F5471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IF bandwidth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76E3C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kHz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CBEF3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25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6513B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25</w:t>
            </w:r>
          </w:p>
        </w:tc>
      </w:tr>
      <w:tr w:rsidR="00B86AE8" w:rsidRPr="00B86AE8" w14:paraId="2D55AB17" w14:textId="77777777" w:rsidTr="009D683C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C0301E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Antenna gain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02C151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proofErr w:type="spellStart"/>
            <w:r w:rsidRPr="00B86AE8">
              <w:rPr>
                <w:sz w:val="20"/>
                <w:lang w:eastAsia="fr-FR"/>
              </w:rPr>
              <w:t>dBi</w:t>
            </w:r>
            <w:proofErr w:type="spellEnd"/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F3923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0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FBF2B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2.2</w:t>
            </w:r>
          </w:p>
        </w:tc>
      </w:tr>
      <w:tr w:rsidR="00B86AE8" w:rsidRPr="00B86AE8" w14:paraId="12075D76" w14:textId="77777777" w:rsidTr="009D683C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915C5C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Radiation pattern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10871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DBAC7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Omni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35B6F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Omni</w:t>
            </w:r>
          </w:p>
        </w:tc>
      </w:tr>
      <w:tr w:rsidR="00B86AE8" w:rsidRPr="00B86AE8" w14:paraId="5570F5B3" w14:textId="77777777" w:rsidTr="009D683C"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14:paraId="3F992AD2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both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Antenna polarization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0C818B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4D2A7BB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Vertical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079A30E" w14:textId="77777777" w:rsidR="00B86AE8" w:rsidRPr="00B86AE8" w:rsidRDefault="00B86AE8" w:rsidP="00B86AE8">
            <w:pPr>
              <w:tabs>
                <w:tab w:val="clear" w:pos="2268"/>
                <w:tab w:val="left" w:pos="284"/>
                <w:tab w:val="left" w:pos="567"/>
                <w:tab w:val="left" w:pos="851"/>
                <w:tab w:val="left" w:pos="1418"/>
                <w:tab w:val="left" w:pos="1701"/>
                <w:tab w:val="left" w:pos="1985"/>
                <w:tab w:val="left" w:pos="2552"/>
                <w:tab w:val="left" w:pos="2608"/>
                <w:tab w:val="left" w:pos="2835"/>
                <w:tab w:val="left" w:pos="3119"/>
                <w:tab w:val="left" w:pos="3345"/>
                <w:tab w:val="left" w:pos="3402"/>
                <w:tab w:val="left" w:pos="3686"/>
                <w:tab w:val="left" w:pos="3969"/>
              </w:tabs>
              <w:spacing w:before="40" w:after="40"/>
              <w:jc w:val="center"/>
              <w:rPr>
                <w:sz w:val="20"/>
                <w:lang w:eastAsia="fr-FR"/>
              </w:rPr>
            </w:pPr>
            <w:r w:rsidRPr="00B86AE8">
              <w:rPr>
                <w:sz w:val="20"/>
                <w:lang w:eastAsia="fr-FR"/>
              </w:rPr>
              <w:t>Vertical</w:t>
            </w:r>
          </w:p>
        </w:tc>
      </w:tr>
      <w:bookmarkEnd w:id="17"/>
    </w:tbl>
    <w:p w14:paraId="698EB4E9" w14:textId="77777777" w:rsidR="00B86AE8" w:rsidRPr="00B86AE8" w:rsidRDefault="00B86AE8" w:rsidP="00B86AE8">
      <w:pPr>
        <w:ind w:left="284" w:hanging="284"/>
        <w:rPr>
          <w:rFonts w:eastAsia="Batang" w:cs="Calibri"/>
          <w:sz w:val="20"/>
          <w:szCs w:val="16"/>
        </w:rPr>
      </w:pPr>
    </w:p>
    <w:sectPr w:rsidR="00B86AE8" w:rsidRPr="00B86AE8" w:rsidSect="00A96CED">
      <w:headerReference w:type="first" r:id="rId10"/>
      <w:pgSz w:w="11907" w:h="16834"/>
      <w:pgMar w:top="1418" w:right="1134" w:bottom="1418" w:left="1134" w:header="720" w:footer="72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1B85B" w14:textId="77777777" w:rsidR="00F83B0B" w:rsidRDefault="00F83B0B">
      <w:pPr>
        <w:spacing w:before="0"/>
      </w:pPr>
      <w:r>
        <w:separator/>
      </w:r>
    </w:p>
  </w:endnote>
  <w:endnote w:type="continuationSeparator" w:id="0">
    <w:p w14:paraId="3BF06CD7" w14:textId="77777777" w:rsidR="00F83B0B" w:rsidRDefault="00F83B0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??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87815" w14:textId="77777777" w:rsidR="00F83B0B" w:rsidRDefault="00F83B0B">
      <w:pPr>
        <w:spacing w:before="0"/>
      </w:pPr>
      <w:r>
        <w:separator/>
      </w:r>
    </w:p>
  </w:footnote>
  <w:footnote w:type="continuationSeparator" w:id="0">
    <w:p w14:paraId="78B44F2C" w14:textId="77777777" w:rsidR="00F83B0B" w:rsidRDefault="00F83B0B">
      <w:pPr>
        <w:spacing w:before="0"/>
      </w:pPr>
      <w:r>
        <w:continuationSeparator/>
      </w:r>
    </w:p>
  </w:footnote>
  <w:footnote w:id="1">
    <w:p w14:paraId="6D573512" w14:textId="77777777" w:rsidR="00B86AE8" w:rsidRDefault="00B86AE8" w:rsidP="00B86AE8">
      <w:pPr>
        <w:pStyle w:val="FootnoteText"/>
      </w:pPr>
      <w:r>
        <w:rPr>
          <w:rStyle w:val="FootnoteReference"/>
        </w:rPr>
        <w:footnoteRef/>
      </w:r>
      <w:r>
        <w:tab/>
        <w:t xml:space="preserve">This protection </w:t>
      </w:r>
      <w:del w:id="15" w:author="USA" w:date="2025-08-06T10:55:00Z" w16du:dateUtc="2025-08-06T14:55:00Z">
        <w:r w:rsidDel="00D058CD">
          <w:delText>[</w:delText>
        </w:r>
      </w:del>
      <w:r>
        <w:t>criterion</w:t>
      </w:r>
      <w:del w:id="16" w:author="USA" w:date="2025-08-06T10:55:00Z" w16du:dateUtc="2025-08-06T14:55:00Z">
        <w:r w:rsidDel="00D058CD">
          <w:delText>]</w:delText>
        </w:r>
      </w:del>
      <w:r>
        <w:t xml:space="preserve"> does not include a safety margin.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3DA52" w14:textId="77777777" w:rsidR="00C34BCE" w:rsidRPr="003A2372" w:rsidRDefault="00C34BCE" w:rsidP="00C34BCE">
    <w:pPr>
      <w:pStyle w:val="Header"/>
      <w:rPr>
        <w:color w:val="FF0000"/>
      </w:rPr>
    </w:pPr>
    <w:r w:rsidRPr="006A41D4">
      <w:rPr>
        <w:color w:val="FF0000"/>
      </w:rPr>
      <w:t>THIS DOCUMENT IS NOT A U.S. POSITION AND IS SUBJECT TO CHANGE</w:t>
    </w:r>
  </w:p>
  <w:p w14:paraId="6CEB425E" w14:textId="77777777" w:rsidR="007F4EC2" w:rsidRPr="000C7FD4" w:rsidRDefault="007F4EC2" w:rsidP="000C7F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35A85"/>
    <w:multiLevelType w:val="hybridMultilevel"/>
    <w:tmpl w:val="F92CC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C3B65"/>
    <w:multiLevelType w:val="hybridMultilevel"/>
    <w:tmpl w:val="BBEE13F2"/>
    <w:lvl w:ilvl="0" w:tplc="7668CE58">
      <w:numFmt w:val="bullet"/>
      <w:lvlText w:val=""/>
      <w:lvlJc w:val="left"/>
      <w:pPr>
        <w:ind w:left="1211" w:hanging="360"/>
      </w:pPr>
      <w:rPr>
        <w:rFonts w:ascii="Symbol" w:eastAsia="Times New Roman" w:hAnsi="Symbol" w:hint="default"/>
      </w:rPr>
    </w:lvl>
    <w:lvl w:ilvl="1" w:tplc="0407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DDE7349"/>
    <w:multiLevelType w:val="hybridMultilevel"/>
    <w:tmpl w:val="FFD2EA3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3D20FC"/>
    <w:multiLevelType w:val="hybridMultilevel"/>
    <w:tmpl w:val="7924CB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266EA"/>
    <w:multiLevelType w:val="hybridMultilevel"/>
    <w:tmpl w:val="687A8012"/>
    <w:lvl w:ilvl="0" w:tplc="B176822C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8322A"/>
    <w:multiLevelType w:val="hybridMultilevel"/>
    <w:tmpl w:val="83A25414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0C775D5"/>
    <w:multiLevelType w:val="hybridMultilevel"/>
    <w:tmpl w:val="99806002"/>
    <w:lvl w:ilvl="0" w:tplc="E3AE369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02421"/>
    <w:multiLevelType w:val="hybridMultilevel"/>
    <w:tmpl w:val="A1329B24"/>
    <w:lvl w:ilvl="0" w:tplc="A4283CC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84ED5"/>
    <w:multiLevelType w:val="hybridMultilevel"/>
    <w:tmpl w:val="62A497C0"/>
    <w:lvl w:ilvl="0" w:tplc="324043F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25D1F9E"/>
    <w:multiLevelType w:val="hybridMultilevel"/>
    <w:tmpl w:val="EAC4FAF0"/>
    <w:lvl w:ilvl="0" w:tplc="17D0E698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2BA2A19"/>
    <w:multiLevelType w:val="multilevel"/>
    <w:tmpl w:val="F68038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73D0F4D"/>
    <w:multiLevelType w:val="hybridMultilevel"/>
    <w:tmpl w:val="D7AA20C6"/>
    <w:lvl w:ilvl="0" w:tplc="656C4EF8">
      <w:start w:val="1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DBC2F4C"/>
    <w:multiLevelType w:val="hybridMultilevel"/>
    <w:tmpl w:val="6172CD6A"/>
    <w:lvl w:ilvl="0" w:tplc="711EF4E4">
      <w:start w:val="1"/>
      <w:numFmt w:val="decimal"/>
      <w:lvlText w:val="%1"/>
      <w:lvlJc w:val="left"/>
      <w:pPr>
        <w:tabs>
          <w:tab w:val="num" w:pos="1500"/>
        </w:tabs>
        <w:ind w:left="1500" w:hanging="114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C4F736C"/>
    <w:multiLevelType w:val="hybridMultilevel"/>
    <w:tmpl w:val="A54E1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B572F"/>
    <w:multiLevelType w:val="hybridMultilevel"/>
    <w:tmpl w:val="19B69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16745E"/>
    <w:multiLevelType w:val="hybridMultilevel"/>
    <w:tmpl w:val="1F067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531F72"/>
    <w:multiLevelType w:val="hybridMultilevel"/>
    <w:tmpl w:val="0FE66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EA034E"/>
    <w:multiLevelType w:val="hybridMultilevel"/>
    <w:tmpl w:val="101C3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A971AE"/>
    <w:multiLevelType w:val="hybridMultilevel"/>
    <w:tmpl w:val="D6868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8474AD"/>
    <w:multiLevelType w:val="hybridMultilevel"/>
    <w:tmpl w:val="0FA8D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236980"/>
    <w:multiLevelType w:val="hybridMultilevel"/>
    <w:tmpl w:val="86085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DE5D57"/>
    <w:multiLevelType w:val="hybridMultilevel"/>
    <w:tmpl w:val="47F8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F24578"/>
    <w:multiLevelType w:val="hybridMultilevel"/>
    <w:tmpl w:val="674067CE"/>
    <w:lvl w:ilvl="0" w:tplc="4140A3E8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6713750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75160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05379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6287697">
    <w:abstractNumId w:val="12"/>
  </w:num>
  <w:num w:numId="5" w16cid:durableId="1535268034">
    <w:abstractNumId w:val="4"/>
  </w:num>
  <w:num w:numId="6" w16cid:durableId="736827779">
    <w:abstractNumId w:val="6"/>
  </w:num>
  <w:num w:numId="7" w16cid:durableId="827787037">
    <w:abstractNumId w:val="7"/>
  </w:num>
  <w:num w:numId="8" w16cid:durableId="197620784">
    <w:abstractNumId w:val="1"/>
  </w:num>
  <w:num w:numId="9" w16cid:durableId="1626042479">
    <w:abstractNumId w:val="11"/>
  </w:num>
  <w:num w:numId="10" w16cid:durableId="618756554">
    <w:abstractNumId w:val="8"/>
  </w:num>
  <w:num w:numId="11" w16cid:durableId="1198158527">
    <w:abstractNumId w:val="13"/>
  </w:num>
  <w:num w:numId="12" w16cid:durableId="291640796">
    <w:abstractNumId w:val="17"/>
  </w:num>
  <w:num w:numId="13" w16cid:durableId="384836504">
    <w:abstractNumId w:val="21"/>
  </w:num>
  <w:num w:numId="14" w16cid:durableId="2020083125">
    <w:abstractNumId w:val="10"/>
  </w:num>
  <w:num w:numId="15" w16cid:durableId="1126508654">
    <w:abstractNumId w:val="16"/>
  </w:num>
  <w:num w:numId="16" w16cid:durableId="2011179846">
    <w:abstractNumId w:val="15"/>
  </w:num>
  <w:num w:numId="17" w16cid:durableId="862549785">
    <w:abstractNumId w:val="14"/>
  </w:num>
  <w:num w:numId="18" w16cid:durableId="1781804434">
    <w:abstractNumId w:val="18"/>
  </w:num>
  <w:num w:numId="19" w16cid:durableId="718629494">
    <w:abstractNumId w:val="19"/>
  </w:num>
  <w:num w:numId="20" w16cid:durableId="1086149034">
    <w:abstractNumId w:val="0"/>
  </w:num>
  <w:num w:numId="21" w16cid:durableId="800927931">
    <w:abstractNumId w:val="20"/>
  </w:num>
  <w:num w:numId="22" w16cid:durableId="1979412928">
    <w:abstractNumId w:val="3"/>
  </w:num>
  <w:num w:numId="23" w16cid:durableId="147995624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USA">
    <w15:presenceInfo w15:providerId="None" w15:userId="US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E6E"/>
    <w:rsid w:val="00001E89"/>
    <w:rsid w:val="00004B8A"/>
    <w:rsid w:val="00006271"/>
    <w:rsid w:val="000073A8"/>
    <w:rsid w:val="0000798A"/>
    <w:rsid w:val="00015B80"/>
    <w:rsid w:val="0002034C"/>
    <w:rsid w:val="00020576"/>
    <w:rsid w:val="00021751"/>
    <w:rsid w:val="00024699"/>
    <w:rsid w:val="00026A91"/>
    <w:rsid w:val="0002789D"/>
    <w:rsid w:val="00027ED3"/>
    <w:rsid w:val="0003444E"/>
    <w:rsid w:val="00036772"/>
    <w:rsid w:val="00040B25"/>
    <w:rsid w:val="00042634"/>
    <w:rsid w:val="0004613C"/>
    <w:rsid w:val="000563A7"/>
    <w:rsid w:val="00063FD3"/>
    <w:rsid w:val="000641FD"/>
    <w:rsid w:val="00066CA1"/>
    <w:rsid w:val="000769EC"/>
    <w:rsid w:val="0007740B"/>
    <w:rsid w:val="00077D30"/>
    <w:rsid w:val="00080D1E"/>
    <w:rsid w:val="00081475"/>
    <w:rsid w:val="00084229"/>
    <w:rsid w:val="000A18FA"/>
    <w:rsid w:val="000A1C94"/>
    <w:rsid w:val="000A5EBB"/>
    <w:rsid w:val="000A62BB"/>
    <w:rsid w:val="000B3AC1"/>
    <w:rsid w:val="000B3E5B"/>
    <w:rsid w:val="000B46C8"/>
    <w:rsid w:val="000B49C5"/>
    <w:rsid w:val="000C3D51"/>
    <w:rsid w:val="000C4DA3"/>
    <w:rsid w:val="000C65DF"/>
    <w:rsid w:val="000C7FD4"/>
    <w:rsid w:val="000D0093"/>
    <w:rsid w:val="000D6DA7"/>
    <w:rsid w:val="000D745A"/>
    <w:rsid w:val="000E4002"/>
    <w:rsid w:val="0010252A"/>
    <w:rsid w:val="00106D0B"/>
    <w:rsid w:val="00112096"/>
    <w:rsid w:val="00113304"/>
    <w:rsid w:val="00127648"/>
    <w:rsid w:val="001307CF"/>
    <w:rsid w:val="00141AC1"/>
    <w:rsid w:val="00142CFD"/>
    <w:rsid w:val="001461A4"/>
    <w:rsid w:val="0015083E"/>
    <w:rsid w:val="00154DBA"/>
    <w:rsid w:val="00161DB2"/>
    <w:rsid w:val="00174EE9"/>
    <w:rsid w:val="001830FD"/>
    <w:rsid w:val="001844EC"/>
    <w:rsid w:val="00184B3D"/>
    <w:rsid w:val="00185383"/>
    <w:rsid w:val="00190358"/>
    <w:rsid w:val="0019242B"/>
    <w:rsid w:val="00192627"/>
    <w:rsid w:val="001A2579"/>
    <w:rsid w:val="001A3CAE"/>
    <w:rsid w:val="001B22DE"/>
    <w:rsid w:val="001B4E65"/>
    <w:rsid w:val="001B7E13"/>
    <w:rsid w:val="001C6C50"/>
    <w:rsid w:val="001C6CCA"/>
    <w:rsid w:val="001D1BD4"/>
    <w:rsid w:val="001D340A"/>
    <w:rsid w:val="001D3E09"/>
    <w:rsid w:val="001E129B"/>
    <w:rsid w:val="001E622E"/>
    <w:rsid w:val="001F3B60"/>
    <w:rsid w:val="001F7D07"/>
    <w:rsid w:val="002037D1"/>
    <w:rsid w:val="0021495D"/>
    <w:rsid w:val="00214D4D"/>
    <w:rsid w:val="0021502B"/>
    <w:rsid w:val="0021550A"/>
    <w:rsid w:val="002162DB"/>
    <w:rsid w:val="002174C7"/>
    <w:rsid w:val="0022086C"/>
    <w:rsid w:val="00223136"/>
    <w:rsid w:val="00236A43"/>
    <w:rsid w:val="002409D5"/>
    <w:rsid w:val="00241A32"/>
    <w:rsid w:val="00244FEF"/>
    <w:rsid w:val="00254261"/>
    <w:rsid w:val="00255ED1"/>
    <w:rsid w:val="00273D2C"/>
    <w:rsid w:val="00277E6A"/>
    <w:rsid w:val="00286AB4"/>
    <w:rsid w:val="00286D80"/>
    <w:rsid w:val="00286E48"/>
    <w:rsid w:val="0029336C"/>
    <w:rsid w:val="002A0A0D"/>
    <w:rsid w:val="002B2229"/>
    <w:rsid w:val="002B5153"/>
    <w:rsid w:val="002B586F"/>
    <w:rsid w:val="002B6B62"/>
    <w:rsid w:val="002C13C9"/>
    <w:rsid w:val="002D097C"/>
    <w:rsid w:val="002D2949"/>
    <w:rsid w:val="002D2AB7"/>
    <w:rsid w:val="002D4D03"/>
    <w:rsid w:val="002E0D34"/>
    <w:rsid w:val="002E4A47"/>
    <w:rsid w:val="002E6813"/>
    <w:rsid w:val="00307401"/>
    <w:rsid w:val="00310751"/>
    <w:rsid w:val="00312258"/>
    <w:rsid w:val="00320E3B"/>
    <w:rsid w:val="00324A59"/>
    <w:rsid w:val="00325E95"/>
    <w:rsid w:val="00341991"/>
    <w:rsid w:val="00347DEB"/>
    <w:rsid w:val="00351D78"/>
    <w:rsid w:val="003529C0"/>
    <w:rsid w:val="00355F2D"/>
    <w:rsid w:val="00372CA6"/>
    <w:rsid w:val="003732EA"/>
    <w:rsid w:val="0037379E"/>
    <w:rsid w:val="0037399D"/>
    <w:rsid w:val="00381920"/>
    <w:rsid w:val="003831C4"/>
    <w:rsid w:val="003934AB"/>
    <w:rsid w:val="003A2372"/>
    <w:rsid w:val="003B0273"/>
    <w:rsid w:val="003B27E2"/>
    <w:rsid w:val="003B41C5"/>
    <w:rsid w:val="003B544B"/>
    <w:rsid w:val="003C41FE"/>
    <w:rsid w:val="003D392D"/>
    <w:rsid w:val="003E1ABC"/>
    <w:rsid w:val="003E20B1"/>
    <w:rsid w:val="003E7A27"/>
    <w:rsid w:val="003F164D"/>
    <w:rsid w:val="003F7DD1"/>
    <w:rsid w:val="004001B2"/>
    <w:rsid w:val="0040587A"/>
    <w:rsid w:val="004155CF"/>
    <w:rsid w:val="00416977"/>
    <w:rsid w:val="00424028"/>
    <w:rsid w:val="00425555"/>
    <w:rsid w:val="00427606"/>
    <w:rsid w:val="004368A3"/>
    <w:rsid w:val="00437A1A"/>
    <w:rsid w:val="00446074"/>
    <w:rsid w:val="00450D17"/>
    <w:rsid w:val="00456C5D"/>
    <w:rsid w:val="00460C77"/>
    <w:rsid w:val="004669B6"/>
    <w:rsid w:val="00466A51"/>
    <w:rsid w:val="00470E7F"/>
    <w:rsid w:val="004774C5"/>
    <w:rsid w:val="00487086"/>
    <w:rsid w:val="00487476"/>
    <w:rsid w:val="00493226"/>
    <w:rsid w:val="004961CD"/>
    <w:rsid w:val="00497840"/>
    <w:rsid w:val="004B1C37"/>
    <w:rsid w:val="004C1586"/>
    <w:rsid w:val="004C41B3"/>
    <w:rsid w:val="004C4257"/>
    <w:rsid w:val="004C6265"/>
    <w:rsid w:val="004C7C20"/>
    <w:rsid w:val="004D734B"/>
    <w:rsid w:val="004D7C86"/>
    <w:rsid w:val="004E59D7"/>
    <w:rsid w:val="004E713E"/>
    <w:rsid w:val="004F7341"/>
    <w:rsid w:val="005001AD"/>
    <w:rsid w:val="0050288E"/>
    <w:rsid w:val="00514566"/>
    <w:rsid w:val="00514B40"/>
    <w:rsid w:val="005326E0"/>
    <w:rsid w:val="00534129"/>
    <w:rsid w:val="005346B6"/>
    <w:rsid w:val="0053489A"/>
    <w:rsid w:val="00534995"/>
    <w:rsid w:val="0053556F"/>
    <w:rsid w:val="00536CB4"/>
    <w:rsid w:val="0054219C"/>
    <w:rsid w:val="005421F6"/>
    <w:rsid w:val="00544305"/>
    <w:rsid w:val="00545D6D"/>
    <w:rsid w:val="0054603A"/>
    <w:rsid w:val="0055247E"/>
    <w:rsid w:val="0056155A"/>
    <w:rsid w:val="00565074"/>
    <w:rsid w:val="00567B8B"/>
    <w:rsid w:val="005711E4"/>
    <w:rsid w:val="00573B37"/>
    <w:rsid w:val="005751B6"/>
    <w:rsid w:val="005821ED"/>
    <w:rsid w:val="00582F1B"/>
    <w:rsid w:val="005832F1"/>
    <w:rsid w:val="005978BA"/>
    <w:rsid w:val="005A1E0E"/>
    <w:rsid w:val="005B0FF4"/>
    <w:rsid w:val="005B1BF2"/>
    <w:rsid w:val="005B2C4E"/>
    <w:rsid w:val="005B5B7E"/>
    <w:rsid w:val="005C1A5C"/>
    <w:rsid w:val="005C1C59"/>
    <w:rsid w:val="005C2ECF"/>
    <w:rsid w:val="005D358A"/>
    <w:rsid w:val="005D7961"/>
    <w:rsid w:val="005E12A2"/>
    <w:rsid w:val="005E2E64"/>
    <w:rsid w:val="005E667F"/>
    <w:rsid w:val="005F008A"/>
    <w:rsid w:val="005F3CA9"/>
    <w:rsid w:val="006005BF"/>
    <w:rsid w:val="00600981"/>
    <w:rsid w:val="006015B5"/>
    <w:rsid w:val="006023E9"/>
    <w:rsid w:val="00613B4E"/>
    <w:rsid w:val="006260DB"/>
    <w:rsid w:val="00630EAC"/>
    <w:rsid w:val="00631CC1"/>
    <w:rsid w:val="006400F6"/>
    <w:rsid w:val="00641212"/>
    <w:rsid w:val="00641FA1"/>
    <w:rsid w:val="00650E47"/>
    <w:rsid w:val="0065128A"/>
    <w:rsid w:val="00655603"/>
    <w:rsid w:val="006567E4"/>
    <w:rsid w:val="006662DA"/>
    <w:rsid w:val="00667104"/>
    <w:rsid w:val="00673E27"/>
    <w:rsid w:val="00685375"/>
    <w:rsid w:val="006873FD"/>
    <w:rsid w:val="0069375A"/>
    <w:rsid w:val="00696704"/>
    <w:rsid w:val="00697647"/>
    <w:rsid w:val="006A1C25"/>
    <w:rsid w:val="006A2038"/>
    <w:rsid w:val="006A41D4"/>
    <w:rsid w:val="006B49A2"/>
    <w:rsid w:val="006B7DD5"/>
    <w:rsid w:val="006C05ED"/>
    <w:rsid w:val="006C463C"/>
    <w:rsid w:val="006C4847"/>
    <w:rsid w:val="006C60B9"/>
    <w:rsid w:val="006D4893"/>
    <w:rsid w:val="006D7CA5"/>
    <w:rsid w:val="006E3122"/>
    <w:rsid w:val="006E3965"/>
    <w:rsid w:val="006E4EC6"/>
    <w:rsid w:val="006E4FF3"/>
    <w:rsid w:val="006F18A8"/>
    <w:rsid w:val="006F2A86"/>
    <w:rsid w:val="00702E74"/>
    <w:rsid w:val="00707EA4"/>
    <w:rsid w:val="00711BF9"/>
    <w:rsid w:val="00717DB5"/>
    <w:rsid w:val="007260C9"/>
    <w:rsid w:val="00733F80"/>
    <w:rsid w:val="007341F9"/>
    <w:rsid w:val="00743089"/>
    <w:rsid w:val="00745FA0"/>
    <w:rsid w:val="0075428B"/>
    <w:rsid w:val="007575BD"/>
    <w:rsid w:val="00757939"/>
    <w:rsid w:val="00757AC3"/>
    <w:rsid w:val="00765DA1"/>
    <w:rsid w:val="007727BD"/>
    <w:rsid w:val="00773F03"/>
    <w:rsid w:val="00785D4A"/>
    <w:rsid w:val="007920E8"/>
    <w:rsid w:val="00794A43"/>
    <w:rsid w:val="007A2F31"/>
    <w:rsid w:val="007A5238"/>
    <w:rsid w:val="007B17F7"/>
    <w:rsid w:val="007B42CC"/>
    <w:rsid w:val="007B4610"/>
    <w:rsid w:val="007C3BB8"/>
    <w:rsid w:val="007C7417"/>
    <w:rsid w:val="007D1405"/>
    <w:rsid w:val="007D66E0"/>
    <w:rsid w:val="007D7E82"/>
    <w:rsid w:val="007E1BED"/>
    <w:rsid w:val="007F4513"/>
    <w:rsid w:val="007F4940"/>
    <w:rsid w:val="007F4A91"/>
    <w:rsid w:val="007F4EC2"/>
    <w:rsid w:val="007F6011"/>
    <w:rsid w:val="00800CCB"/>
    <w:rsid w:val="00801BBD"/>
    <w:rsid w:val="00805104"/>
    <w:rsid w:val="00813813"/>
    <w:rsid w:val="00820B22"/>
    <w:rsid w:val="00830953"/>
    <w:rsid w:val="00833549"/>
    <w:rsid w:val="008358DE"/>
    <w:rsid w:val="008370CD"/>
    <w:rsid w:val="0084068C"/>
    <w:rsid w:val="00841B4E"/>
    <w:rsid w:val="00841F90"/>
    <w:rsid w:val="008538A0"/>
    <w:rsid w:val="0085544C"/>
    <w:rsid w:val="008600CE"/>
    <w:rsid w:val="0086282C"/>
    <w:rsid w:val="00864C2D"/>
    <w:rsid w:val="008653F2"/>
    <w:rsid w:val="00870F77"/>
    <w:rsid w:val="0089044C"/>
    <w:rsid w:val="00890797"/>
    <w:rsid w:val="00895C2D"/>
    <w:rsid w:val="00896F13"/>
    <w:rsid w:val="008A413C"/>
    <w:rsid w:val="008B2D7A"/>
    <w:rsid w:val="008B70BA"/>
    <w:rsid w:val="008B7348"/>
    <w:rsid w:val="008B7C41"/>
    <w:rsid w:val="008C0AD8"/>
    <w:rsid w:val="008C4E6E"/>
    <w:rsid w:val="008C5DF8"/>
    <w:rsid w:val="008D5C7D"/>
    <w:rsid w:val="008E189E"/>
    <w:rsid w:val="008F213E"/>
    <w:rsid w:val="008F36D2"/>
    <w:rsid w:val="008F6D61"/>
    <w:rsid w:val="009013D3"/>
    <w:rsid w:val="00901C4D"/>
    <w:rsid w:val="00914CB4"/>
    <w:rsid w:val="00915E0F"/>
    <w:rsid w:val="00921514"/>
    <w:rsid w:val="00927B0A"/>
    <w:rsid w:val="0093052A"/>
    <w:rsid w:val="00931796"/>
    <w:rsid w:val="00931E4F"/>
    <w:rsid w:val="0093755F"/>
    <w:rsid w:val="00943976"/>
    <w:rsid w:val="00943E26"/>
    <w:rsid w:val="00947004"/>
    <w:rsid w:val="00951A03"/>
    <w:rsid w:val="00954185"/>
    <w:rsid w:val="009562FA"/>
    <w:rsid w:val="00967C7F"/>
    <w:rsid w:val="00972666"/>
    <w:rsid w:val="009736B1"/>
    <w:rsid w:val="00973BCC"/>
    <w:rsid w:val="00982522"/>
    <w:rsid w:val="0099307A"/>
    <w:rsid w:val="00995C96"/>
    <w:rsid w:val="009A13D3"/>
    <w:rsid w:val="009A5A43"/>
    <w:rsid w:val="009A5DE9"/>
    <w:rsid w:val="009B0A6B"/>
    <w:rsid w:val="009B0AEB"/>
    <w:rsid w:val="009B61C1"/>
    <w:rsid w:val="009B690E"/>
    <w:rsid w:val="009C6DE8"/>
    <w:rsid w:val="009D005B"/>
    <w:rsid w:val="009D47F3"/>
    <w:rsid w:val="009D726C"/>
    <w:rsid w:val="009E0B06"/>
    <w:rsid w:val="009F2ED2"/>
    <w:rsid w:val="00A05221"/>
    <w:rsid w:val="00A063EC"/>
    <w:rsid w:val="00A14C59"/>
    <w:rsid w:val="00A177BB"/>
    <w:rsid w:val="00A22C18"/>
    <w:rsid w:val="00A27041"/>
    <w:rsid w:val="00A307F5"/>
    <w:rsid w:val="00A36AD1"/>
    <w:rsid w:val="00A46CF0"/>
    <w:rsid w:val="00A5190A"/>
    <w:rsid w:val="00A5303D"/>
    <w:rsid w:val="00A54B54"/>
    <w:rsid w:val="00A61F0D"/>
    <w:rsid w:val="00A66659"/>
    <w:rsid w:val="00A73ECD"/>
    <w:rsid w:val="00A7673B"/>
    <w:rsid w:val="00A76D11"/>
    <w:rsid w:val="00A770B6"/>
    <w:rsid w:val="00A931DA"/>
    <w:rsid w:val="00A94D3B"/>
    <w:rsid w:val="00A96CED"/>
    <w:rsid w:val="00AA004A"/>
    <w:rsid w:val="00AA666A"/>
    <w:rsid w:val="00AB75E0"/>
    <w:rsid w:val="00AC4F04"/>
    <w:rsid w:val="00AF0B78"/>
    <w:rsid w:val="00AF1AF0"/>
    <w:rsid w:val="00AF2503"/>
    <w:rsid w:val="00AF79C3"/>
    <w:rsid w:val="00AF7D8A"/>
    <w:rsid w:val="00B00DFF"/>
    <w:rsid w:val="00B034A7"/>
    <w:rsid w:val="00B04BA7"/>
    <w:rsid w:val="00B0581A"/>
    <w:rsid w:val="00B06485"/>
    <w:rsid w:val="00B06FA8"/>
    <w:rsid w:val="00B23168"/>
    <w:rsid w:val="00B30070"/>
    <w:rsid w:val="00B40DF3"/>
    <w:rsid w:val="00B40FB2"/>
    <w:rsid w:val="00B534A3"/>
    <w:rsid w:val="00B55EEC"/>
    <w:rsid w:val="00B574EF"/>
    <w:rsid w:val="00B60DB8"/>
    <w:rsid w:val="00B6292F"/>
    <w:rsid w:val="00B76DA7"/>
    <w:rsid w:val="00B836FD"/>
    <w:rsid w:val="00B86AE8"/>
    <w:rsid w:val="00B87B27"/>
    <w:rsid w:val="00B9369D"/>
    <w:rsid w:val="00B94CB1"/>
    <w:rsid w:val="00BA06FE"/>
    <w:rsid w:val="00BA31E4"/>
    <w:rsid w:val="00BA353E"/>
    <w:rsid w:val="00BA46E6"/>
    <w:rsid w:val="00BB279C"/>
    <w:rsid w:val="00BB5E19"/>
    <w:rsid w:val="00BB6075"/>
    <w:rsid w:val="00BC16C4"/>
    <w:rsid w:val="00BD2E20"/>
    <w:rsid w:val="00BD4CF8"/>
    <w:rsid w:val="00BE76A1"/>
    <w:rsid w:val="00BE77E2"/>
    <w:rsid w:val="00BF0D3D"/>
    <w:rsid w:val="00BF5C04"/>
    <w:rsid w:val="00C021D3"/>
    <w:rsid w:val="00C02F17"/>
    <w:rsid w:val="00C03B2F"/>
    <w:rsid w:val="00C07511"/>
    <w:rsid w:val="00C10A1F"/>
    <w:rsid w:val="00C10D1F"/>
    <w:rsid w:val="00C205A8"/>
    <w:rsid w:val="00C34BCE"/>
    <w:rsid w:val="00C360BB"/>
    <w:rsid w:val="00C46E5D"/>
    <w:rsid w:val="00C50259"/>
    <w:rsid w:val="00C50F37"/>
    <w:rsid w:val="00C57C9F"/>
    <w:rsid w:val="00C6055E"/>
    <w:rsid w:val="00C64D0F"/>
    <w:rsid w:val="00C65881"/>
    <w:rsid w:val="00C66862"/>
    <w:rsid w:val="00C71C2D"/>
    <w:rsid w:val="00C71FB6"/>
    <w:rsid w:val="00C76C2D"/>
    <w:rsid w:val="00C811E0"/>
    <w:rsid w:val="00C8310E"/>
    <w:rsid w:val="00C864CC"/>
    <w:rsid w:val="00C95333"/>
    <w:rsid w:val="00C9550B"/>
    <w:rsid w:val="00C96287"/>
    <w:rsid w:val="00CA207A"/>
    <w:rsid w:val="00CA42A3"/>
    <w:rsid w:val="00CA61E4"/>
    <w:rsid w:val="00CA7DC7"/>
    <w:rsid w:val="00CB0A45"/>
    <w:rsid w:val="00CB3EA7"/>
    <w:rsid w:val="00CC0AC1"/>
    <w:rsid w:val="00CC4742"/>
    <w:rsid w:val="00CC7085"/>
    <w:rsid w:val="00CC7FA1"/>
    <w:rsid w:val="00CD5A31"/>
    <w:rsid w:val="00CE050B"/>
    <w:rsid w:val="00CE06E6"/>
    <w:rsid w:val="00CE2975"/>
    <w:rsid w:val="00CE5AB9"/>
    <w:rsid w:val="00CE6BE3"/>
    <w:rsid w:val="00CF3AA4"/>
    <w:rsid w:val="00CF43B5"/>
    <w:rsid w:val="00CF556D"/>
    <w:rsid w:val="00CF63B4"/>
    <w:rsid w:val="00CF680E"/>
    <w:rsid w:val="00D0012D"/>
    <w:rsid w:val="00D001A2"/>
    <w:rsid w:val="00D0291B"/>
    <w:rsid w:val="00D058CD"/>
    <w:rsid w:val="00D1047E"/>
    <w:rsid w:val="00D10A8C"/>
    <w:rsid w:val="00D10F31"/>
    <w:rsid w:val="00D17983"/>
    <w:rsid w:val="00D207A2"/>
    <w:rsid w:val="00D2686C"/>
    <w:rsid w:val="00D303C1"/>
    <w:rsid w:val="00D30B05"/>
    <w:rsid w:val="00D30DE8"/>
    <w:rsid w:val="00D319AB"/>
    <w:rsid w:val="00D4122B"/>
    <w:rsid w:val="00D43ECF"/>
    <w:rsid w:val="00D5012D"/>
    <w:rsid w:val="00D50482"/>
    <w:rsid w:val="00D56644"/>
    <w:rsid w:val="00D56CD9"/>
    <w:rsid w:val="00D635C2"/>
    <w:rsid w:val="00D640E8"/>
    <w:rsid w:val="00D65880"/>
    <w:rsid w:val="00D674C0"/>
    <w:rsid w:val="00D9194C"/>
    <w:rsid w:val="00D97409"/>
    <w:rsid w:val="00DA4F3F"/>
    <w:rsid w:val="00DB12C4"/>
    <w:rsid w:val="00DB1D03"/>
    <w:rsid w:val="00DC129E"/>
    <w:rsid w:val="00DC2182"/>
    <w:rsid w:val="00DD36CF"/>
    <w:rsid w:val="00DE5B16"/>
    <w:rsid w:val="00DE62B3"/>
    <w:rsid w:val="00DF0287"/>
    <w:rsid w:val="00DF0C14"/>
    <w:rsid w:val="00DF5A8D"/>
    <w:rsid w:val="00DF7F1E"/>
    <w:rsid w:val="00E023E5"/>
    <w:rsid w:val="00E071B7"/>
    <w:rsid w:val="00E26674"/>
    <w:rsid w:val="00E27C39"/>
    <w:rsid w:val="00E33E9F"/>
    <w:rsid w:val="00E34100"/>
    <w:rsid w:val="00E4145A"/>
    <w:rsid w:val="00E46322"/>
    <w:rsid w:val="00E5130D"/>
    <w:rsid w:val="00E54568"/>
    <w:rsid w:val="00E64215"/>
    <w:rsid w:val="00E66F16"/>
    <w:rsid w:val="00E8392D"/>
    <w:rsid w:val="00E84D0F"/>
    <w:rsid w:val="00E87FB3"/>
    <w:rsid w:val="00E90E43"/>
    <w:rsid w:val="00E91E7A"/>
    <w:rsid w:val="00E935D9"/>
    <w:rsid w:val="00E965EA"/>
    <w:rsid w:val="00E96CB8"/>
    <w:rsid w:val="00E97A1E"/>
    <w:rsid w:val="00EA0A0B"/>
    <w:rsid w:val="00EA1408"/>
    <w:rsid w:val="00EA1409"/>
    <w:rsid w:val="00EA77CA"/>
    <w:rsid w:val="00EB355D"/>
    <w:rsid w:val="00EB53CB"/>
    <w:rsid w:val="00EB63C9"/>
    <w:rsid w:val="00EC2A2E"/>
    <w:rsid w:val="00ED0532"/>
    <w:rsid w:val="00ED270C"/>
    <w:rsid w:val="00ED6EBA"/>
    <w:rsid w:val="00ED71E5"/>
    <w:rsid w:val="00EE0324"/>
    <w:rsid w:val="00EE10BB"/>
    <w:rsid w:val="00EE6FA5"/>
    <w:rsid w:val="00EF0EF0"/>
    <w:rsid w:val="00EF24F9"/>
    <w:rsid w:val="00EF7702"/>
    <w:rsid w:val="00F125BF"/>
    <w:rsid w:val="00F16783"/>
    <w:rsid w:val="00F17B84"/>
    <w:rsid w:val="00F23AF1"/>
    <w:rsid w:val="00F26572"/>
    <w:rsid w:val="00F314EE"/>
    <w:rsid w:val="00F3430E"/>
    <w:rsid w:val="00F40002"/>
    <w:rsid w:val="00F455BB"/>
    <w:rsid w:val="00F46948"/>
    <w:rsid w:val="00F566C1"/>
    <w:rsid w:val="00F608D0"/>
    <w:rsid w:val="00F64620"/>
    <w:rsid w:val="00F70CBE"/>
    <w:rsid w:val="00F729B6"/>
    <w:rsid w:val="00F72D02"/>
    <w:rsid w:val="00F810D9"/>
    <w:rsid w:val="00F813F6"/>
    <w:rsid w:val="00F81503"/>
    <w:rsid w:val="00F83B0B"/>
    <w:rsid w:val="00F84646"/>
    <w:rsid w:val="00F85A01"/>
    <w:rsid w:val="00F86BB9"/>
    <w:rsid w:val="00F86C5B"/>
    <w:rsid w:val="00F92978"/>
    <w:rsid w:val="00F940FB"/>
    <w:rsid w:val="00F94E6D"/>
    <w:rsid w:val="00F96E99"/>
    <w:rsid w:val="00F9766E"/>
    <w:rsid w:val="00FA3A21"/>
    <w:rsid w:val="00FA70FF"/>
    <w:rsid w:val="00FB3A49"/>
    <w:rsid w:val="00FB4859"/>
    <w:rsid w:val="00FB5ACE"/>
    <w:rsid w:val="00FC009D"/>
    <w:rsid w:val="00FC0572"/>
    <w:rsid w:val="00FD34C2"/>
    <w:rsid w:val="00FD3AE3"/>
    <w:rsid w:val="00FD7905"/>
    <w:rsid w:val="00FF4696"/>
    <w:rsid w:val="00FF4D37"/>
    <w:rsid w:val="00FF6A7D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27323E"/>
  <w15:docId w15:val="{DAF8A921-25CF-4D3A-BC17-C33DAECD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C4E6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/>
    </w:rPr>
  </w:style>
  <w:style w:type="paragraph" w:styleId="Heading1">
    <w:name w:val="heading 1"/>
    <w:aliases w:val="ECC Heading 1"/>
    <w:basedOn w:val="Normal"/>
    <w:next w:val="Normal"/>
    <w:link w:val="Heading1Char"/>
    <w:qFormat/>
    <w:rsid w:val="00696704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aliases w:val="ECC Heading 2"/>
    <w:basedOn w:val="Heading1"/>
    <w:next w:val="Normal"/>
    <w:link w:val="Heading2Char"/>
    <w:qFormat/>
    <w:rsid w:val="00696704"/>
    <w:pPr>
      <w:spacing w:before="200"/>
      <w:outlineLvl w:val="1"/>
    </w:pPr>
    <w:rPr>
      <w:sz w:val="24"/>
    </w:rPr>
  </w:style>
  <w:style w:type="paragraph" w:styleId="Heading3">
    <w:name w:val="heading 3"/>
    <w:aliases w:val="ECC Heading 3"/>
    <w:basedOn w:val="Heading1"/>
    <w:next w:val="Normal"/>
    <w:link w:val="Heading3Char"/>
    <w:uiPriority w:val="99"/>
    <w:qFormat/>
    <w:rsid w:val="00696704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696704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696704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696704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696704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696704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696704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C4E6E"/>
    <w:pPr>
      <w:tabs>
        <w:tab w:val="clear" w:pos="1134"/>
        <w:tab w:val="clear" w:pos="1871"/>
        <w:tab w:val="clear" w:pos="2268"/>
        <w:tab w:val="left" w:pos="9944"/>
      </w:tabs>
      <w:ind w:left="2486"/>
      <w:jc w:val="both"/>
    </w:pPr>
    <w:rPr>
      <w:rFonts w:eastAsia="Batang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8C4E6E"/>
    <w:rPr>
      <w:rFonts w:eastAsia="Batang"/>
      <w:sz w:val="24"/>
    </w:rPr>
  </w:style>
  <w:style w:type="paragraph" w:customStyle="1" w:styleId="TabletitleBR">
    <w:name w:val="Table_title_BR"/>
    <w:basedOn w:val="Normal"/>
    <w:next w:val="Normal"/>
    <w:rsid w:val="008C4E6E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character" w:customStyle="1" w:styleId="Heading1Char">
    <w:name w:val="Heading 1 Char"/>
    <w:aliases w:val="ECC Heading 1 Char"/>
    <w:basedOn w:val="DefaultParagraphFont"/>
    <w:link w:val="Heading1"/>
    <w:rsid w:val="00696704"/>
    <w:rPr>
      <w:b/>
      <w:sz w:val="28"/>
      <w:lang w:val="en-GB"/>
    </w:rPr>
  </w:style>
  <w:style w:type="character" w:customStyle="1" w:styleId="Heading2Char">
    <w:name w:val="Heading 2 Char"/>
    <w:aliases w:val="ECC Heading 2 Char"/>
    <w:basedOn w:val="DefaultParagraphFont"/>
    <w:link w:val="Heading2"/>
    <w:uiPriority w:val="99"/>
    <w:rsid w:val="00696704"/>
    <w:rPr>
      <w:b/>
      <w:sz w:val="24"/>
      <w:lang w:val="en-GB"/>
    </w:rPr>
  </w:style>
  <w:style w:type="character" w:customStyle="1" w:styleId="Heading3Char">
    <w:name w:val="Heading 3 Char"/>
    <w:aliases w:val="ECC Heading 3 Char"/>
    <w:basedOn w:val="DefaultParagraphFont"/>
    <w:link w:val="Heading3"/>
    <w:uiPriority w:val="99"/>
    <w:rsid w:val="00696704"/>
    <w:rPr>
      <w:b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696704"/>
    <w:rPr>
      <w:b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696704"/>
    <w:rPr>
      <w:b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696704"/>
    <w:rPr>
      <w:b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696704"/>
    <w:rPr>
      <w:b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696704"/>
    <w:rPr>
      <w:b/>
      <w:sz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696704"/>
    <w:rPr>
      <w:b/>
      <w:sz w:val="24"/>
      <w:lang w:val="en-GB"/>
    </w:rPr>
  </w:style>
  <w:style w:type="paragraph" w:customStyle="1" w:styleId="Normalaftertitle">
    <w:name w:val="Normal_after_title"/>
    <w:basedOn w:val="Normal"/>
    <w:next w:val="Normal"/>
    <w:link w:val="NormalaftertitleChar"/>
    <w:rsid w:val="00696704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696704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696704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696704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696704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696704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696704"/>
  </w:style>
  <w:style w:type="character" w:styleId="EndnoteReference">
    <w:name w:val="endnote reference"/>
    <w:uiPriority w:val="99"/>
    <w:rsid w:val="00696704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696704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696704"/>
    <w:pPr>
      <w:ind w:left="1871" w:hanging="737"/>
    </w:pPr>
  </w:style>
  <w:style w:type="paragraph" w:customStyle="1" w:styleId="enumlev3">
    <w:name w:val="enumlev3"/>
    <w:basedOn w:val="enumlev2"/>
    <w:uiPriority w:val="99"/>
    <w:rsid w:val="00696704"/>
    <w:pPr>
      <w:ind w:left="2268" w:hanging="397"/>
    </w:pPr>
  </w:style>
  <w:style w:type="paragraph" w:customStyle="1" w:styleId="Equationlegend">
    <w:name w:val="Equation_legend"/>
    <w:basedOn w:val="NormalIndent"/>
    <w:uiPriority w:val="99"/>
    <w:rsid w:val="00696704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696704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696704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696704"/>
    <w:pPr>
      <w:keepNext w:val="0"/>
    </w:pPr>
  </w:style>
  <w:style w:type="paragraph" w:styleId="Footer">
    <w:name w:val="footer"/>
    <w:aliases w:val="footer odd,fo,pie de página,footer1,footer odd1,footer5,footer odd4,footer odd2,footer2,footer odd3,footer11,footer odd11,footer51,footer odd41,footer odd21,footer21,footer12,footer odd12,footer52,footer odd42,footer odd22,footer22"/>
    <w:basedOn w:val="Normal"/>
    <w:link w:val="FooterChar1"/>
    <w:rsid w:val="00696704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aliases w:val="footer odd Char,fo Char,pie de página Char,footer1 Char,footer odd1 Char,footer5 Char,footer odd4 Char,footer odd2 Char,footer2 Char,footer odd3 Char,footer11 Char,footer odd11 Char,footer51 Char,footer odd41 Char,footer odd21 Char"/>
    <w:basedOn w:val="DefaultParagraphFont"/>
    <w:rsid w:val="00696704"/>
    <w:rPr>
      <w:sz w:val="24"/>
      <w:lang w:val="en-GB"/>
    </w:rPr>
  </w:style>
  <w:style w:type="paragraph" w:customStyle="1" w:styleId="FirstFooter">
    <w:name w:val="FirstFooter"/>
    <w:basedOn w:val="Footer"/>
    <w:uiPriority w:val="99"/>
    <w:rsid w:val="00696704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rsid w:val="00696704"/>
    <w:rPr>
      <w:rFonts w:cs="Times New Roman"/>
      <w:position w:val="6"/>
      <w:sz w:val="18"/>
    </w:rPr>
  </w:style>
  <w:style w:type="paragraph" w:styleId="FootnoteText">
    <w:name w:val="footnote text"/>
    <w:aliases w:val="footnote text"/>
    <w:basedOn w:val="Normal"/>
    <w:link w:val="FootnoteTextChar"/>
    <w:rsid w:val="00696704"/>
    <w:pPr>
      <w:keepLines/>
      <w:tabs>
        <w:tab w:val="left" w:pos="255"/>
      </w:tabs>
    </w:pPr>
  </w:style>
  <w:style w:type="character" w:customStyle="1" w:styleId="FootnoteTextChar">
    <w:name w:val="Footnote Text Char"/>
    <w:aliases w:val="footnote text Char"/>
    <w:basedOn w:val="DefaultParagraphFont"/>
    <w:link w:val="FootnoteText"/>
    <w:rsid w:val="00696704"/>
    <w:rPr>
      <w:sz w:val="24"/>
      <w:lang w:val="en-GB"/>
    </w:rPr>
  </w:style>
  <w:style w:type="paragraph" w:customStyle="1" w:styleId="Note">
    <w:name w:val="Note"/>
    <w:basedOn w:val="Normal"/>
    <w:uiPriority w:val="99"/>
    <w:rsid w:val="00696704"/>
    <w:pPr>
      <w:tabs>
        <w:tab w:val="left" w:pos="284"/>
      </w:tabs>
      <w:spacing w:before="80"/>
    </w:pPr>
  </w:style>
  <w:style w:type="paragraph" w:styleId="Header">
    <w:name w:val="header"/>
    <w:aliases w:val="ho"/>
    <w:basedOn w:val="Normal"/>
    <w:link w:val="HeaderChar"/>
    <w:uiPriority w:val="99"/>
    <w:rsid w:val="00696704"/>
    <w:pPr>
      <w:spacing w:before="0"/>
      <w:jc w:val="center"/>
    </w:pPr>
    <w:rPr>
      <w:sz w:val="18"/>
    </w:rPr>
  </w:style>
  <w:style w:type="character" w:customStyle="1" w:styleId="HeaderChar">
    <w:name w:val="Header Char"/>
    <w:aliases w:val="ho Char"/>
    <w:basedOn w:val="DefaultParagraphFont"/>
    <w:link w:val="Header"/>
    <w:uiPriority w:val="99"/>
    <w:rsid w:val="00696704"/>
    <w:rPr>
      <w:sz w:val="18"/>
      <w:lang w:val="en-GB"/>
    </w:rPr>
  </w:style>
  <w:style w:type="paragraph" w:styleId="Index1">
    <w:name w:val="index 1"/>
    <w:basedOn w:val="Normal"/>
    <w:next w:val="Normal"/>
    <w:uiPriority w:val="99"/>
    <w:rsid w:val="00696704"/>
  </w:style>
  <w:style w:type="paragraph" w:styleId="Index2">
    <w:name w:val="index 2"/>
    <w:basedOn w:val="Normal"/>
    <w:next w:val="Normal"/>
    <w:uiPriority w:val="99"/>
    <w:rsid w:val="00696704"/>
    <w:pPr>
      <w:ind w:left="283"/>
    </w:pPr>
  </w:style>
  <w:style w:type="paragraph" w:styleId="Index3">
    <w:name w:val="index 3"/>
    <w:basedOn w:val="Normal"/>
    <w:next w:val="Normal"/>
    <w:uiPriority w:val="99"/>
    <w:rsid w:val="00696704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696704"/>
  </w:style>
  <w:style w:type="paragraph" w:customStyle="1" w:styleId="Partref">
    <w:name w:val="Part_ref"/>
    <w:basedOn w:val="Annexref"/>
    <w:next w:val="Parttitle"/>
    <w:uiPriority w:val="99"/>
    <w:rsid w:val="00696704"/>
  </w:style>
  <w:style w:type="paragraph" w:customStyle="1" w:styleId="Parttitle">
    <w:name w:val="Part_title"/>
    <w:basedOn w:val="Annextitle"/>
    <w:next w:val="Normalaftertitle0"/>
    <w:uiPriority w:val="99"/>
    <w:rsid w:val="00696704"/>
  </w:style>
  <w:style w:type="paragraph" w:customStyle="1" w:styleId="RecNo">
    <w:name w:val="Rec_No"/>
    <w:basedOn w:val="Normal"/>
    <w:next w:val="Rectitle"/>
    <w:uiPriority w:val="99"/>
    <w:rsid w:val="00696704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uiPriority w:val="99"/>
    <w:rsid w:val="00696704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uiPriority w:val="99"/>
    <w:rsid w:val="00696704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696704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696704"/>
  </w:style>
  <w:style w:type="paragraph" w:customStyle="1" w:styleId="QuestionNo">
    <w:name w:val="Question_No"/>
    <w:basedOn w:val="RecNo"/>
    <w:next w:val="Questiontitle"/>
    <w:uiPriority w:val="99"/>
    <w:rsid w:val="00696704"/>
  </w:style>
  <w:style w:type="paragraph" w:customStyle="1" w:styleId="Questiontitle">
    <w:name w:val="Question_title"/>
    <w:basedOn w:val="Rectitle"/>
    <w:next w:val="Questionref"/>
    <w:uiPriority w:val="99"/>
    <w:rsid w:val="00696704"/>
  </w:style>
  <w:style w:type="paragraph" w:customStyle="1" w:styleId="Questionref">
    <w:name w:val="Question_ref"/>
    <w:basedOn w:val="Recref"/>
    <w:next w:val="Questiondate"/>
    <w:uiPriority w:val="99"/>
    <w:rsid w:val="00696704"/>
  </w:style>
  <w:style w:type="paragraph" w:customStyle="1" w:styleId="Reftext">
    <w:name w:val="Ref_text"/>
    <w:basedOn w:val="Normal"/>
    <w:uiPriority w:val="99"/>
    <w:rsid w:val="00696704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696704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696704"/>
  </w:style>
  <w:style w:type="paragraph" w:customStyle="1" w:styleId="RepNo">
    <w:name w:val="Rep_No"/>
    <w:basedOn w:val="RecNo"/>
    <w:next w:val="Reptitle"/>
    <w:uiPriority w:val="99"/>
    <w:rsid w:val="00696704"/>
  </w:style>
  <w:style w:type="paragraph" w:customStyle="1" w:styleId="Reptitle">
    <w:name w:val="Rep_title"/>
    <w:basedOn w:val="Rectitle"/>
    <w:next w:val="Repref"/>
    <w:uiPriority w:val="99"/>
    <w:rsid w:val="00696704"/>
  </w:style>
  <w:style w:type="paragraph" w:customStyle="1" w:styleId="Repref">
    <w:name w:val="Rep_ref"/>
    <w:basedOn w:val="Recref"/>
    <w:next w:val="Repdate"/>
    <w:uiPriority w:val="99"/>
    <w:rsid w:val="00696704"/>
  </w:style>
  <w:style w:type="paragraph" w:customStyle="1" w:styleId="Resdate">
    <w:name w:val="Res_date"/>
    <w:basedOn w:val="Recdate"/>
    <w:next w:val="Normalaftertitle0"/>
    <w:uiPriority w:val="99"/>
    <w:rsid w:val="00696704"/>
  </w:style>
  <w:style w:type="paragraph" w:customStyle="1" w:styleId="ResNo">
    <w:name w:val="Res_No"/>
    <w:basedOn w:val="RecNo"/>
    <w:next w:val="Restitle"/>
    <w:uiPriority w:val="99"/>
    <w:rsid w:val="00696704"/>
  </w:style>
  <w:style w:type="paragraph" w:customStyle="1" w:styleId="Restitle">
    <w:name w:val="Res_title"/>
    <w:basedOn w:val="Rectitle"/>
    <w:next w:val="Resref"/>
    <w:uiPriority w:val="99"/>
    <w:rsid w:val="00696704"/>
  </w:style>
  <w:style w:type="paragraph" w:customStyle="1" w:styleId="Resref">
    <w:name w:val="Res_ref"/>
    <w:basedOn w:val="Recref"/>
    <w:next w:val="Resdate"/>
    <w:uiPriority w:val="99"/>
    <w:rsid w:val="00696704"/>
  </w:style>
  <w:style w:type="paragraph" w:customStyle="1" w:styleId="SectionNo">
    <w:name w:val="Section_No"/>
    <w:basedOn w:val="AnnexNo"/>
    <w:next w:val="Sectiontitle"/>
    <w:uiPriority w:val="99"/>
    <w:rsid w:val="00696704"/>
  </w:style>
  <w:style w:type="paragraph" w:customStyle="1" w:styleId="Sectiontitle">
    <w:name w:val="Section_title"/>
    <w:basedOn w:val="Annextitle"/>
    <w:next w:val="Normalaftertitle0"/>
    <w:uiPriority w:val="99"/>
    <w:rsid w:val="00696704"/>
  </w:style>
  <w:style w:type="paragraph" w:customStyle="1" w:styleId="Source">
    <w:name w:val="Source"/>
    <w:basedOn w:val="Normal"/>
    <w:next w:val="Normal"/>
    <w:rsid w:val="00696704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696704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link w:val="TableheadChar"/>
    <w:rsid w:val="00696704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696704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rsid w:val="00696704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696704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696704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696704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696704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696704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696704"/>
    <w:rPr>
      <w:b/>
    </w:rPr>
  </w:style>
  <w:style w:type="paragraph" w:customStyle="1" w:styleId="toc0">
    <w:name w:val="toc 0"/>
    <w:basedOn w:val="Normal"/>
    <w:next w:val="TOC1"/>
    <w:uiPriority w:val="99"/>
    <w:rsid w:val="00696704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696704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696704"/>
    <w:pPr>
      <w:spacing w:before="120"/>
    </w:pPr>
  </w:style>
  <w:style w:type="paragraph" w:styleId="TOC3">
    <w:name w:val="toc 3"/>
    <w:basedOn w:val="TOC2"/>
    <w:uiPriority w:val="99"/>
    <w:rsid w:val="00696704"/>
  </w:style>
  <w:style w:type="paragraph" w:styleId="TOC4">
    <w:name w:val="toc 4"/>
    <w:basedOn w:val="TOC3"/>
    <w:uiPriority w:val="99"/>
    <w:rsid w:val="00696704"/>
  </w:style>
  <w:style w:type="paragraph" w:styleId="TOC5">
    <w:name w:val="toc 5"/>
    <w:basedOn w:val="TOC4"/>
    <w:uiPriority w:val="99"/>
    <w:rsid w:val="00696704"/>
  </w:style>
  <w:style w:type="paragraph" w:styleId="TOC6">
    <w:name w:val="toc 6"/>
    <w:basedOn w:val="TOC4"/>
    <w:uiPriority w:val="99"/>
    <w:rsid w:val="00696704"/>
  </w:style>
  <w:style w:type="paragraph" w:styleId="TOC7">
    <w:name w:val="toc 7"/>
    <w:basedOn w:val="TOC4"/>
    <w:uiPriority w:val="99"/>
    <w:rsid w:val="00696704"/>
  </w:style>
  <w:style w:type="paragraph" w:styleId="TOC8">
    <w:name w:val="toc 8"/>
    <w:basedOn w:val="TOC4"/>
    <w:uiPriority w:val="99"/>
    <w:rsid w:val="00696704"/>
  </w:style>
  <w:style w:type="character" w:customStyle="1" w:styleId="Appdef">
    <w:name w:val="App_def"/>
    <w:uiPriority w:val="99"/>
    <w:rsid w:val="00696704"/>
    <w:rPr>
      <w:rFonts w:ascii="Times New Roman" w:hAnsi="Times New Roman" w:cs="Times New Roman"/>
      <w:b/>
    </w:rPr>
  </w:style>
  <w:style w:type="character" w:customStyle="1" w:styleId="Appref">
    <w:name w:val="App_ref"/>
    <w:uiPriority w:val="99"/>
    <w:rsid w:val="00696704"/>
    <w:rPr>
      <w:rFonts w:cs="Times New Roman"/>
    </w:rPr>
  </w:style>
  <w:style w:type="character" w:customStyle="1" w:styleId="Artdef">
    <w:name w:val="Art_def"/>
    <w:rsid w:val="00696704"/>
    <w:rPr>
      <w:rFonts w:ascii="Times New Roman" w:hAnsi="Times New Roman" w:cs="Times New Roman"/>
      <w:b/>
    </w:rPr>
  </w:style>
  <w:style w:type="character" w:customStyle="1" w:styleId="Artref">
    <w:name w:val="Art_ref"/>
    <w:uiPriority w:val="99"/>
    <w:rsid w:val="00696704"/>
    <w:rPr>
      <w:rFonts w:cs="Times New Roman"/>
    </w:rPr>
  </w:style>
  <w:style w:type="character" w:customStyle="1" w:styleId="Recdef">
    <w:name w:val="Rec_def"/>
    <w:uiPriority w:val="99"/>
    <w:rsid w:val="00696704"/>
    <w:rPr>
      <w:rFonts w:cs="Times New Roman"/>
      <w:b/>
    </w:rPr>
  </w:style>
  <w:style w:type="character" w:customStyle="1" w:styleId="Resdef">
    <w:name w:val="Res_def"/>
    <w:uiPriority w:val="99"/>
    <w:rsid w:val="00696704"/>
    <w:rPr>
      <w:rFonts w:ascii="Times New Roman" w:hAnsi="Times New Roman" w:cs="Times New Roman"/>
      <w:b/>
    </w:rPr>
  </w:style>
  <w:style w:type="character" w:customStyle="1" w:styleId="Tablefreq">
    <w:name w:val="Table_freq"/>
    <w:uiPriority w:val="99"/>
    <w:rsid w:val="00696704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696704"/>
    <w:rPr>
      <w:b w:val="0"/>
    </w:rPr>
  </w:style>
  <w:style w:type="paragraph" w:customStyle="1" w:styleId="Section1">
    <w:name w:val="Section_1"/>
    <w:basedOn w:val="Normal"/>
    <w:uiPriority w:val="99"/>
    <w:rsid w:val="00696704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696704"/>
    <w:rPr>
      <w:b w:val="0"/>
      <w:i/>
    </w:rPr>
  </w:style>
  <w:style w:type="paragraph" w:customStyle="1" w:styleId="Headingi">
    <w:name w:val="Heading_i"/>
    <w:basedOn w:val="Normal"/>
    <w:next w:val="Normal"/>
    <w:qFormat/>
    <w:rsid w:val="00696704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link w:val="HeadingbChar"/>
    <w:qFormat/>
    <w:rsid w:val="00696704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aliases w:val="fig"/>
    <w:basedOn w:val="Normal"/>
    <w:next w:val="Figuretitle"/>
    <w:uiPriority w:val="99"/>
    <w:rsid w:val="00696704"/>
    <w:pPr>
      <w:keepNext/>
      <w:keepLines/>
      <w:jc w:val="center"/>
    </w:pPr>
  </w:style>
  <w:style w:type="character" w:styleId="PageNumber">
    <w:name w:val="page number"/>
    <w:uiPriority w:val="99"/>
    <w:rsid w:val="00696704"/>
    <w:rPr>
      <w:rFonts w:cs="Times New Roman"/>
    </w:rPr>
  </w:style>
  <w:style w:type="paragraph" w:customStyle="1" w:styleId="Figuretitle">
    <w:name w:val="Figure_title"/>
    <w:basedOn w:val="Tabletitle"/>
    <w:next w:val="Normal"/>
    <w:link w:val="FiguretitleChar"/>
    <w:uiPriority w:val="99"/>
    <w:rsid w:val="00696704"/>
    <w:pPr>
      <w:spacing w:after="480"/>
    </w:pPr>
  </w:style>
  <w:style w:type="paragraph" w:customStyle="1" w:styleId="FigureNo">
    <w:name w:val="Figure_No"/>
    <w:basedOn w:val="Normal"/>
    <w:next w:val="Figuretitle"/>
    <w:link w:val="FigureNoChar"/>
    <w:uiPriority w:val="99"/>
    <w:rsid w:val="00696704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69670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696704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69670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696704"/>
  </w:style>
  <w:style w:type="paragraph" w:customStyle="1" w:styleId="Appendixref">
    <w:name w:val="Appendix_ref"/>
    <w:basedOn w:val="Annexref"/>
    <w:next w:val="Annextitle"/>
    <w:uiPriority w:val="99"/>
    <w:rsid w:val="00696704"/>
  </w:style>
  <w:style w:type="paragraph" w:customStyle="1" w:styleId="Appendixtitle">
    <w:name w:val="Appendix_title"/>
    <w:basedOn w:val="Annextitle"/>
    <w:next w:val="Normal"/>
    <w:uiPriority w:val="99"/>
    <w:rsid w:val="00696704"/>
  </w:style>
  <w:style w:type="paragraph" w:customStyle="1" w:styleId="Border">
    <w:name w:val="Border"/>
    <w:basedOn w:val="Tabletext"/>
    <w:uiPriority w:val="99"/>
    <w:rsid w:val="00696704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696704"/>
    <w:pPr>
      <w:ind w:left="1134"/>
    </w:pPr>
  </w:style>
  <w:style w:type="paragraph" w:styleId="Index4">
    <w:name w:val="index 4"/>
    <w:basedOn w:val="Normal"/>
    <w:next w:val="Normal"/>
    <w:uiPriority w:val="99"/>
    <w:rsid w:val="00696704"/>
    <w:pPr>
      <w:ind w:left="849"/>
    </w:pPr>
  </w:style>
  <w:style w:type="paragraph" w:styleId="Index5">
    <w:name w:val="index 5"/>
    <w:basedOn w:val="Normal"/>
    <w:next w:val="Normal"/>
    <w:uiPriority w:val="99"/>
    <w:rsid w:val="00696704"/>
    <w:pPr>
      <w:ind w:left="1132"/>
    </w:pPr>
  </w:style>
  <w:style w:type="paragraph" w:styleId="Index6">
    <w:name w:val="index 6"/>
    <w:basedOn w:val="Normal"/>
    <w:next w:val="Normal"/>
    <w:uiPriority w:val="99"/>
    <w:rsid w:val="00696704"/>
    <w:pPr>
      <w:ind w:left="1415"/>
    </w:pPr>
  </w:style>
  <w:style w:type="paragraph" w:styleId="Index7">
    <w:name w:val="index 7"/>
    <w:basedOn w:val="Normal"/>
    <w:next w:val="Normal"/>
    <w:uiPriority w:val="99"/>
    <w:rsid w:val="00696704"/>
    <w:pPr>
      <w:ind w:left="1698"/>
    </w:pPr>
  </w:style>
  <w:style w:type="paragraph" w:styleId="IndexHeading">
    <w:name w:val="index heading"/>
    <w:basedOn w:val="Normal"/>
    <w:next w:val="Index1"/>
    <w:uiPriority w:val="99"/>
    <w:rsid w:val="00696704"/>
  </w:style>
  <w:style w:type="character" w:styleId="LineNumber">
    <w:name w:val="line number"/>
    <w:uiPriority w:val="99"/>
    <w:rsid w:val="00696704"/>
    <w:rPr>
      <w:rFonts w:cs="Times New Roman"/>
    </w:rPr>
  </w:style>
  <w:style w:type="paragraph" w:customStyle="1" w:styleId="Normalaftertitle0">
    <w:name w:val="Normal after title"/>
    <w:basedOn w:val="Normal"/>
    <w:next w:val="Normal"/>
    <w:rsid w:val="00696704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696704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qFormat/>
    <w:rsid w:val="00696704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696704"/>
    <w:rPr>
      <w:b w:val="0"/>
    </w:rPr>
  </w:style>
  <w:style w:type="paragraph" w:customStyle="1" w:styleId="TableTextS5">
    <w:name w:val="Table_TextS5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erChar1">
    <w:name w:val="Footer Char1"/>
    <w:aliases w:val="footer odd Char1,fo Char1,pie de página Char1,footer1 Char1,footer odd1 Char1,footer5 Char1,footer odd4 Char1,footer odd2 Char1,footer2 Char1,footer odd3 Char1,footer11 Char1,footer odd11 Char1,footer51 Char1,footer odd41 Char1"/>
    <w:link w:val="Footer"/>
    <w:locked/>
    <w:rsid w:val="00696704"/>
    <w:rPr>
      <w:caps/>
      <w:noProof/>
      <w:sz w:val="16"/>
      <w:lang w:val="en-GB"/>
    </w:rPr>
  </w:style>
  <w:style w:type="character" w:customStyle="1" w:styleId="enumlev1Char">
    <w:name w:val="enumlev1 Char"/>
    <w:link w:val="enumlev1"/>
    <w:uiPriority w:val="99"/>
    <w:locked/>
    <w:rsid w:val="00696704"/>
    <w:rPr>
      <w:sz w:val="24"/>
      <w:lang w:val="en-GB"/>
    </w:rPr>
  </w:style>
  <w:style w:type="character" w:customStyle="1" w:styleId="TabletextChar">
    <w:name w:val="Table_text Char"/>
    <w:link w:val="Tabletext"/>
    <w:qFormat/>
    <w:locked/>
    <w:rsid w:val="00696704"/>
    <w:rPr>
      <w:lang w:val="en-GB"/>
    </w:rPr>
  </w:style>
  <w:style w:type="character" w:customStyle="1" w:styleId="TableheadChar">
    <w:name w:val="Table_head Char"/>
    <w:link w:val="Tablehead"/>
    <w:locked/>
    <w:rsid w:val="00696704"/>
    <w:rPr>
      <w:rFonts w:ascii="Times New Roman Bold" w:hAnsi="Times New Roman Bold"/>
      <w:b/>
      <w:lang w:val="en-GB"/>
    </w:rPr>
  </w:style>
  <w:style w:type="character" w:customStyle="1" w:styleId="HeadingbChar">
    <w:name w:val="Heading_b Char"/>
    <w:link w:val="Headingb"/>
    <w:locked/>
    <w:rsid w:val="00696704"/>
    <w:rPr>
      <w:rFonts w:ascii="Times" w:hAnsi="Times"/>
      <w:b/>
      <w:sz w:val="24"/>
      <w:lang w:val="en-GB"/>
    </w:rPr>
  </w:style>
  <w:style w:type="character" w:styleId="Hyperlink">
    <w:name w:val="Hyperlink"/>
    <w:uiPriority w:val="99"/>
    <w:rsid w:val="0069670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B7C41"/>
    <w:rPr>
      <w:sz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8B7C41"/>
    <w:rPr>
      <w:lang w:val="en-GB"/>
    </w:rPr>
  </w:style>
  <w:style w:type="paragraph" w:styleId="NoSpacing">
    <w:name w:val="No Spacing"/>
    <w:uiPriority w:val="99"/>
    <w:qFormat/>
    <w:rsid w:val="00696704"/>
    <w:pPr>
      <w:jc w:val="center"/>
    </w:pPr>
  </w:style>
  <w:style w:type="character" w:customStyle="1" w:styleId="TableNoChar">
    <w:name w:val="Table_No Char"/>
    <w:link w:val="TableNo"/>
    <w:locked/>
    <w:rsid w:val="00696704"/>
    <w:rPr>
      <w:caps/>
      <w:lang w:val="en-GB"/>
    </w:rPr>
  </w:style>
  <w:style w:type="character" w:customStyle="1" w:styleId="TabletitleChar">
    <w:name w:val="Table_title Char"/>
    <w:link w:val="Tabletitle"/>
    <w:locked/>
    <w:rsid w:val="00696704"/>
    <w:rPr>
      <w:rFonts w:ascii="Times New Roman Bold" w:hAnsi="Times New Roman Bold"/>
      <w:b/>
      <w:lang w:val="en-GB"/>
    </w:rPr>
  </w:style>
  <w:style w:type="character" w:customStyle="1" w:styleId="Tabletitle0">
    <w:name w:val="Table_title Знак"/>
    <w:uiPriority w:val="99"/>
    <w:locked/>
    <w:rsid w:val="00696704"/>
    <w:rPr>
      <w:rFonts w:ascii="Times New Roman Bold" w:hAnsi="Times New Roman Bold"/>
      <w:b/>
      <w:lang w:val="en-GB" w:eastAsia="en-US"/>
    </w:rPr>
  </w:style>
  <w:style w:type="character" w:customStyle="1" w:styleId="FiguretitleChar">
    <w:name w:val="Figure_title Char"/>
    <w:link w:val="Figuretitle"/>
    <w:uiPriority w:val="99"/>
    <w:locked/>
    <w:rsid w:val="00696704"/>
    <w:rPr>
      <w:rFonts w:ascii="Times New Roman Bold" w:hAnsi="Times New Roman Bold"/>
      <w:b/>
      <w:lang w:val="en-GB"/>
    </w:rPr>
  </w:style>
  <w:style w:type="character" w:customStyle="1" w:styleId="FigureNoChar">
    <w:name w:val="Figure_No Char"/>
    <w:link w:val="FigureNo"/>
    <w:uiPriority w:val="99"/>
    <w:locked/>
    <w:rsid w:val="00696704"/>
    <w:rPr>
      <w:caps/>
      <w:lang w:val="en-GB"/>
    </w:rPr>
  </w:style>
  <w:style w:type="paragraph" w:customStyle="1" w:styleId="Tablefin">
    <w:name w:val="Table_fin"/>
    <w:basedOn w:val="Normal"/>
    <w:next w:val="Normal"/>
    <w:rsid w:val="0069670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  <w:textAlignment w:val="auto"/>
    </w:pPr>
    <w:rPr>
      <w:sz w:val="20"/>
    </w:rPr>
  </w:style>
  <w:style w:type="paragraph" w:styleId="ListParagraph">
    <w:name w:val="List Paragraph"/>
    <w:basedOn w:val="Normal"/>
    <w:uiPriority w:val="34"/>
    <w:qFormat/>
    <w:rsid w:val="00696704"/>
    <w:pPr>
      <w:ind w:left="720"/>
      <w:contextualSpacing/>
    </w:pPr>
  </w:style>
  <w:style w:type="character" w:styleId="FollowedHyperlink">
    <w:name w:val="FollowedHyperlink"/>
    <w:uiPriority w:val="99"/>
    <w:rsid w:val="00696704"/>
    <w:rPr>
      <w:rFonts w:cs="Times New Roman"/>
      <w:color w:val="800080"/>
      <w:u w:val="single"/>
    </w:rPr>
  </w:style>
  <w:style w:type="table" w:styleId="TableGrid">
    <w:name w:val="Table Grid"/>
    <w:basedOn w:val="TableNormal"/>
    <w:rsid w:val="0069670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lanc">
    <w:name w:val="Blanc"/>
    <w:basedOn w:val="Normal"/>
    <w:next w:val="Normal"/>
    <w:uiPriority w:val="99"/>
    <w:rsid w:val="00696704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  <w:textAlignment w:val="auto"/>
    </w:pPr>
    <w:rPr>
      <w:sz w:val="16"/>
    </w:rPr>
  </w:style>
  <w:style w:type="paragraph" w:customStyle="1" w:styleId="TableHead0">
    <w:name w:val="Table_Head"/>
    <w:uiPriority w:val="99"/>
    <w:rsid w:val="00696704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autoSpaceDE w:val="0"/>
      <w:autoSpaceDN w:val="0"/>
      <w:spacing w:before="80" w:after="80"/>
      <w:jc w:val="center"/>
    </w:pPr>
    <w:rPr>
      <w:rFonts w:eastAsia="????"/>
      <w:b/>
      <w:bCs/>
      <w:sz w:val="22"/>
      <w:szCs w:val="22"/>
      <w:lang w:val="en-GB"/>
    </w:rPr>
  </w:style>
  <w:style w:type="paragraph" w:customStyle="1" w:styleId="ECCParagraph">
    <w:name w:val="ECC Paragraph"/>
    <w:basedOn w:val="Normal"/>
    <w:uiPriority w:val="99"/>
    <w:rsid w:val="0069670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696704"/>
    <w:rPr>
      <w:b/>
      <w:bCs/>
      <w:sz w:val="20"/>
    </w:rPr>
  </w:style>
  <w:style w:type="paragraph" w:styleId="TableofFigures">
    <w:name w:val="table of figures"/>
    <w:basedOn w:val="Normal"/>
    <w:next w:val="Normal"/>
    <w:uiPriority w:val="99"/>
    <w:rsid w:val="00696704"/>
    <w:pPr>
      <w:tabs>
        <w:tab w:val="clear" w:pos="1134"/>
        <w:tab w:val="clear" w:pos="1871"/>
        <w:tab w:val="clear" w:pos="2268"/>
      </w:tabs>
      <w:spacing w:before="0"/>
      <w:ind w:left="480" w:hanging="480"/>
    </w:pPr>
    <w:rPr>
      <w:caps/>
      <w:sz w:val="20"/>
    </w:rPr>
  </w:style>
  <w:style w:type="paragraph" w:customStyle="1" w:styleId="Kopfzeile1">
    <w:name w:val="Kopfzeile1"/>
    <w:basedOn w:val="Header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jc w:val="left"/>
      <w:textAlignment w:val="auto"/>
    </w:pPr>
    <w:rPr>
      <w:rFonts w:ascii="Arial" w:hAnsi="Arial"/>
      <w:b/>
      <w:sz w:val="22"/>
      <w:lang w:val="nb-NO" w:eastAsia="de-DE"/>
    </w:rPr>
  </w:style>
  <w:style w:type="paragraph" w:customStyle="1" w:styleId="Header1">
    <w:name w:val="Header1"/>
    <w:basedOn w:val="Header"/>
    <w:link w:val="HeaderZchnZchn"/>
    <w:uiPriority w:val="99"/>
    <w:rsid w:val="00696704"/>
    <w:pPr>
      <w:tabs>
        <w:tab w:val="clear" w:pos="1134"/>
        <w:tab w:val="clear" w:pos="1871"/>
        <w:tab w:val="clear" w:pos="2268"/>
        <w:tab w:val="center" w:pos="4536"/>
        <w:tab w:val="right" w:pos="9072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/>
      <w:b/>
      <w:sz w:val="22"/>
      <w:lang w:val="nb-NO" w:eastAsia="ja-JP"/>
    </w:rPr>
  </w:style>
  <w:style w:type="character" w:customStyle="1" w:styleId="HeaderZchnZchn">
    <w:name w:val="Header Zchn Zchn"/>
    <w:link w:val="Header1"/>
    <w:uiPriority w:val="99"/>
    <w:locked/>
    <w:rsid w:val="00696704"/>
    <w:rPr>
      <w:rFonts w:ascii="Arial" w:hAnsi="Arial"/>
      <w:b/>
      <w:sz w:val="22"/>
      <w:lang w:val="nb-NO" w:eastAsia="ja-JP"/>
    </w:rPr>
  </w:style>
  <w:style w:type="paragraph" w:customStyle="1" w:styleId="Equation">
    <w:name w:val="Equation"/>
    <w:basedOn w:val="Normal"/>
    <w:uiPriority w:val="99"/>
    <w:rsid w:val="00696704"/>
    <w:pPr>
      <w:tabs>
        <w:tab w:val="clear" w:pos="1134"/>
        <w:tab w:val="clear" w:pos="1871"/>
        <w:tab w:val="clear" w:pos="2268"/>
        <w:tab w:val="left" w:pos="794"/>
        <w:tab w:val="center" w:pos="4820"/>
        <w:tab w:val="right" w:pos="9639"/>
      </w:tabs>
    </w:pPr>
  </w:style>
  <w:style w:type="paragraph" w:customStyle="1" w:styleId="Default">
    <w:name w:val="Default"/>
    <w:rsid w:val="00BE77E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9F2ED2"/>
    <w:rPr>
      <w:sz w:val="24"/>
      <w:lang w:val="en-GB"/>
    </w:rPr>
  </w:style>
  <w:style w:type="character" w:styleId="CommentReference">
    <w:name w:val="annotation reference"/>
    <w:basedOn w:val="DefaultParagraphFont"/>
    <w:semiHidden/>
    <w:unhideWhenUsed/>
    <w:rsid w:val="000E400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E400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400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E40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E4002"/>
    <w:rPr>
      <w:b/>
      <w:bCs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0D17"/>
    <w:rPr>
      <w:color w:val="808080"/>
      <w:shd w:val="clear" w:color="auto" w:fill="E6E6E6"/>
    </w:rPr>
  </w:style>
  <w:style w:type="paragraph" w:customStyle="1" w:styleId="AnnexNoTitle">
    <w:name w:val="Annex_NoTitle"/>
    <w:basedOn w:val="Normal"/>
    <w:next w:val="Normalaftertitle"/>
    <w:rsid w:val="00A931DA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character" w:customStyle="1" w:styleId="NormalaftertitleChar">
    <w:name w:val="Normal_after_title Char"/>
    <w:basedOn w:val="DefaultParagraphFont"/>
    <w:link w:val="Normalaftertitle"/>
    <w:locked/>
    <w:rsid w:val="00A931DA"/>
    <w:rPr>
      <w:sz w:val="24"/>
      <w:lang w:val="en-GB"/>
    </w:rPr>
  </w:style>
  <w:style w:type="character" w:customStyle="1" w:styleId="CallChar">
    <w:name w:val="Call Char"/>
    <w:basedOn w:val="DefaultParagraphFont"/>
    <w:link w:val="Call"/>
    <w:locked/>
    <w:rsid w:val="00A931DA"/>
    <w:rPr>
      <w:i/>
      <w:sz w:val="24"/>
      <w:lang w:val="en-GB"/>
    </w:rPr>
  </w:style>
  <w:style w:type="paragraph" w:customStyle="1" w:styleId="EditorsNote">
    <w:name w:val="EditorsNote"/>
    <w:basedOn w:val="Normal"/>
    <w:rsid w:val="00C46E5D"/>
    <w:pPr>
      <w:spacing w:before="240" w:after="240"/>
    </w:pPr>
    <w:rPr>
      <w:i/>
      <w:iCs/>
    </w:rPr>
  </w:style>
  <w:style w:type="table" w:customStyle="1" w:styleId="TableGrid1">
    <w:name w:val="Table Grid1"/>
    <w:basedOn w:val="TableNormal"/>
    <w:next w:val="TableGrid"/>
    <w:rsid w:val="00536CB4"/>
    <w:rPr>
      <w:rFonts w:ascii="Calibri" w:hAnsi="Calibri" w:cs="Arial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rsid w:val="00536CB4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536CB4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536CB4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rsid w:val="00536CB4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basedOn w:val="Normal"/>
    <w:rsid w:val="00021751"/>
    <w:pPr>
      <w:framePr w:hSpace="180" w:wrap="around" w:hAnchor="margin" w:y="-687"/>
      <w:shd w:val="solid" w:color="FFFFFF" w:fill="FFFFFF"/>
      <w:spacing w:before="0" w:line="240" w:lineRule="atLeast"/>
    </w:pPr>
    <w:rPr>
      <w:rFonts w:ascii="Verdana" w:hAnsi="Verdana"/>
      <w:b/>
      <w:sz w:val="20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A5303D"/>
    <w:rPr>
      <w:color w:val="605E5C"/>
      <w:shd w:val="clear" w:color="auto" w:fill="E1DFDD"/>
    </w:rPr>
  </w:style>
  <w:style w:type="table" w:customStyle="1" w:styleId="TableGrid6">
    <w:name w:val="Table Grid6"/>
    <w:basedOn w:val="TableNormal"/>
    <w:next w:val="TableGrid"/>
    <w:qFormat/>
    <w:rsid w:val="00B86AE8"/>
    <w:rPr>
      <w:rFonts w:ascii="Calibri" w:eastAsia="Calibri" w:hAnsi="Calibri" w:cs="Arial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tu.int/rec/R-REC-SM.1535/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27742-C8CF-4C9D-B74A-520FB743FEC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1087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CT</dc:creator>
  <cp:keywords>Update WD</cp:keywords>
  <cp:lastModifiedBy>USA</cp:lastModifiedBy>
  <cp:revision>2</cp:revision>
  <dcterms:created xsi:type="dcterms:W3CDTF">2025-08-30T18:42:00Z</dcterms:created>
  <dcterms:modified xsi:type="dcterms:W3CDTF">2025-08-30T18:42:00Z</dcterms:modified>
</cp:coreProperties>
</file>